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3CEE0" w14:textId="77777777" w:rsidR="001B2D35" w:rsidRDefault="00000000">
      <w:pPr>
        <w:spacing w:line="295" w:lineRule="exact"/>
        <w:ind w:right="4320"/>
        <w:textAlignment w:val="baseline"/>
        <w:rPr>
          <w:rFonts w:ascii="Arial" w:eastAsia="Arial" w:hAnsi="Arial"/>
          <w:color w:val="000000"/>
          <w:sz w:val="20"/>
        </w:rPr>
      </w:pPr>
      <w:r>
        <w:pict w14:anchorId="4653CFDD">
          <v:shapetype id="_x0000_t202" coordsize="21600,21600" o:spt="202" path="m,l,21600r21600,l21600,xe">
            <v:stroke joinstyle="miter"/>
            <v:path gradientshapeok="t" o:connecttype="rect"/>
          </v:shapetype>
          <v:shape id="_x0000_s0" o:spid="_x0000_s1117" type="#_x0000_t202" style="position:absolute;margin-left:279.6pt;margin-top:794.7pt;width:55.7pt;height:11.65pt;z-index:-251705856;mso-wrap-distance-left:0;mso-wrap-distance-right:0;mso-position-horizontal-relative:page;mso-position-vertical-relative:page" filled="f" stroked="f">
            <v:textbox inset="0,0,0,0">
              <w:txbxContent>
                <w:p w14:paraId="4653D03A"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1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EE1" w14:textId="77777777" w:rsidR="001B2D35" w:rsidRDefault="00000000">
      <w:pPr>
        <w:spacing w:before="237" w:line="456" w:lineRule="exact"/>
        <w:textAlignment w:val="baseline"/>
        <w:rPr>
          <w:rFonts w:ascii="Arial" w:eastAsia="Arial" w:hAnsi="Arial"/>
          <w:b/>
          <w:i/>
          <w:color w:val="000000"/>
          <w:sz w:val="40"/>
        </w:rPr>
      </w:pPr>
      <w:r>
        <w:rPr>
          <w:rFonts w:ascii="Arial" w:eastAsia="Arial" w:hAnsi="Arial"/>
          <w:b/>
          <w:i/>
          <w:color w:val="000000"/>
          <w:sz w:val="40"/>
        </w:rPr>
        <w:t>STCP 08-3 Issue 007: Operational Tests and</w:t>
      </w:r>
    </w:p>
    <w:p w14:paraId="4653CEE2" w14:textId="77777777" w:rsidR="001B2D35" w:rsidRDefault="00000000">
      <w:pPr>
        <w:spacing w:before="4" w:line="456" w:lineRule="exact"/>
        <w:textAlignment w:val="baseline"/>
        <w:rPr>
          <w:rFonts w:ascii="Arial" w:eastAsia="Arial" w:hAnsi="Arial"/>
          <w:b/>
          <w:i/>
          <w:color w:val="000000"/>
          <w:spacing w:val="-1"/>
          <w:sz w:val="40"/>
        </w:rPr>
      </w:pPr>
      <w:r>
        <w:rPr>
          <w:rFonts w:ascii="Arial" w:eastAsia="Arial" w:hAnsi="Arial"/>
          <w:b/>
          <w:i/>
          <w:color w:val="000000"/>
          <w:spacing w:val="-1"/>
          <w:sz w:val="40"/>
        </w:rPr>
        <w:t>System Tests</w:t>
      </w:r>
    </w:p>
    <w:p w14:paraId="4653CEE3" w14:textId="77777777" w:rsidR="001B2D35" w:rsidRDefault="00000000">
      <w:pPr>
        <w:spacing w:before="1006" w:after="197" w:line="322" w:lineRule="exact"/>
        <w:textAlignment w:val="baseline"/>
        <w:rPr>
          <w:rFonts w:ascii="Arial" w:eastAsia="Arial" w:hAnsi="Arial"/>
          <w:b/>
          <w:i/>
          <w:color w:val="000000"/>
          <w:sz w:val="28"/>
        </w:rPr>
      </w:pPr>
      <w:r>
        <w:rPr>
          <w:rFonts w:ascii="Arial" w:eastAsia="Arial" w:hAnsi="Arial"/>
          <w:b/>
          <w:i/>
          <w:color w:val="000000"/>
          <w:sz w:val="28"/>
        </w:rPr>
        <w:t>STC Procedure Document Authorisation</w:t>
      </w:r>
    </w:p>
    <w:tbl>
      <w:tblPr>
        <w:tblW w:w="0" w:type="auto"/>
        <w:tblInd w:w="28" w:type="dxa"/>
        <w:tblLayout w:type="fixed"/>
        <w:tblCellMar>
          <w:left w:w="0" w:type="dxa"/>
          <w:right w:w="0" w:type="dxa"/>
        </w:tblCellMar>
        <w:tblLook w:val="04A0" w:firstRow="1" w:lastRow="0" w:firstColumn="1" w:lastColumn="0" w:noHBand="0" w:noVBand="1"/>
      </w:tblPr>
      <w:tblGrid>
        <w:gridCol w:w="2558"/>
        <w:gridCol w:w="2266"/>
        <w:gridCol w:w="2414"/>
        <w:gridCol w:w="1422"/>
      </w:tblGrid>
      <w:tr w:rsidR="001B2D35" w14:paraId="4653CEE8" w14:textId="77777777">
        <w:tblPrEx>
          <w:tblCellMar>
            <w:top w:w="0" w:type="dxa"/>
            <w:bottom w:w="0" w:type="dxa"/>
          </w:tblCellMar>
        </w:tblPrEx>
        <w:trPr>
          <w:trHeight w:hRule="exact" w:val="638"/>
        </w:trPr>
        <w:tc>
          <w:tcPr>
            <w:tcW w:w="2558" w:type="dxa"/>
            <w:tcBorders>
              <w:top w:val="single" w:sz="5" w:space="0" w:color="000000"/>
              <w:left w:val="single" w:sz="5" w:space="0" w:color="000000"/>
              <w:bottom w:val="single" w:sz="5" w:space="0" w:color="000000"/>
              <w:right w:val="single" w:sz="5" w:space="0" w:color="000000"/>
            </w:tcBorders>
            <w:vAlign w:val="center"/>
          </w:tcPr>
          <w:p w14:paraId="4653CEE4" w14:textId="77777777" w:rsidR="001B2D35" w:rsidRDefault="00000000">
            <w:pPr>
              <w:spacing w:before="206" w:after="164" w:line="253" w:lineRule="exact"/>
              <w:ind w:left="120"/>
              <w:textAlignment w:val="baseline"/>
              <w:rPr>
                <w:rFonts w:ascii="Arial" w:eastAsia="Arial" w:hAnsi="Arial"/>
                <w:b/>
                <w:color w:val="000000"/>
              </w:rPr>
            </w:pPr>
            <w:r>
              <w:rPr>
                <w:rFonts w:ascii="Arial" w:eastAsia="Arial" w:hAnsi="Arial"/>
                <w:b/>
                <w:color w:val="000000"/>
              </w:rPr>
              <w:t>Party</w:t>
            </w:r>
          </w:p>
        </w:tc>
        <w:tc>
          <w:tcPr>
            <w:tcW w:w="2266" w:type="dxa"/>
            <w:tcBorders>
              <w:top w:val="single" w:sz="5" w:space="0" w:color="000000"/>
              <w:left w:val="single" w:sz="5" w:space="0" w:color="000000"/>
              <w:bottom w:val="single" w:sz="5" w:space="0" w:color="000000"/>
              <w:right w:val="single" w:sz="5" w:space="0" w:color="000000"/>
            </w:tcBorders>
          </w:tcPr>
          <w:p w14:paraId="4653CEE5" w14:textId="77777777" w:rsidR="001B2D35" w:rsidRDefault="00000000">
            <w:pPr>
              <w:spacing w:before="84" w:after="39"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414" w:type="dxa"/>
            <w:tcBorders>
              <w:top w:val="single" w:sz="5" w:space="0" w:color="000000"/>
              <w:left w:val="single" w:sz="5" w:space="0" w:color="000000"/>
              <w:bottom w:val="single" w:sz="5" w:space="0" w:color="000000"/>
              <w:right w:val="single" w:sz="5" w:space="0" w:color="000000"/>
            </w:tcBorders>
            <w:vAlign w:val="center"/>
          </w:tcPr>
          <w:p w14:paraId="4653CEE6" w14:textId="77777777" w:rsidR="001B2D35" w:rsidRDefault="00000000">
            <w:pPr>
              <w:spacing w:before="206" w:after="164" w:line="253" w:lineRule="exact"/>
              <w:jc w:val="center"/>
              <w:textAlignment w:val="baseline"/>
              <w:rPr>
                <w:rFonts w:ascii="Arial" w:eastAsia="Arial" w:hAnsi="Arial"/>
                <w:b/>
                <w:color w:val="000000"/>
              </w:rPr>
            </w:pPr>
            <w:r>
              <w:rPr>
                <w:rFonts w:ascii="Arial" w:eastAsia="Arial" w:hAnsi="Arial"/>
                <w:b/>
                <w:color w:val="000000"/>
              </w:rPr>
              <w:t>Signature</w:t>
            </w:r>
          </w:p>
        </w:tc>
        <w:tc>
          <w:tcPr>
            <w:tcW w:w="1422" w:type="dxa"/>
            <w:tcBorders>
              <w:top w:val="single" w:sz="5" w:space="0" w:color="000000"/>
              <w:left w:val="single" w:sz="5" w:space="0" w:color="000000"/>
              <w:bottom w:val="single" w:sz="5" w:space="0" w:color="000000"/>
              <w:right w:val="single" w:sz="5" w:space="0" w:color="000000"/>
            </w:tcBorders>
            <w:vAlign w:val="center"/>
          </w:tcPr>
          <w:p w14:paraId="4653CEE7" w14:textId="77777777" w:rsidR="001B2D35" w:rsidRDefault="00000000">
            <w:pPr>
              <w:spacing w:before="206" w:after="164" w:line="253" w:lineRule="exact"/>
              <w:jc w:val="center"/>
              <w:textAlignment w:val="baseline"/>
              <w:rPr>
                <w:rFonts w:ascii="Arial" w:eastAsia="Arial" w:hAnsi="Arial"/>
                <w:b/>
                <w:color w:val="000000"/>
              </w:rPr>
            </w:pPr>
            <w:r>
              <w:rPr>
                <w:rFonts w:ascii="Arial" w:eastAsia="Arial" w:hAnsi="Arial"/>
                <w:b/>
                <w:color w:val="000000"/>
              </w:rPr>
              <w:t>Date</w:t>
            </w:r>
          </w:p>
        </w:tc>
      </w:tr>
      <w:tr w:rsidR="001B2D35" w14:paraId="4653CEED" w14:textId="77777777">
        <w:tblPrEx>
          <w:tblCellMar>
            <w:top w:w="0" w:type="dxa"/>
            <w:bottom w:w="0" w:type="dxa"/>
          </w:tblCellMar>
        </w:tblPrEx>
        <w:trPr>
          <w:trHeight w:hRule="exact" w:val="384"/>
        </w:trPr>
        <w:tc>
          <w:tcPr>
            <w:tcW w:w="2558" w:type="dxa"/>
            <w:tcBorders>
              <w:top w:val="single" w:sz="5" w:space="0" w:color="000000"/>
              <w:left w:val="single" w:sz="5" w:space="0" w:color="000000"/>
              <w:bottom w:val="single" w:sz="5" w:space="0" w:color="000000"/>
              <w:right w:val="single" w:sz="5" w:space="0" w:color="000000"/>
            </w:tcBorders>
            <w:vAlign w:val="center"/>
          </w:tcPr>
          <w:p w14:paraId="4653CEE9" w14:textId="77777777" w:rsidR="001B2D35" w:rsidRDefault="00000000">
            <w:pPr>
              <w:spacing w:before="73" w:after="42" w:line="259" w:lineRule="exact"/>
              <w:ind w:left="120"/>
              <w:textAlignment w:val="baseline"/>
              <w:rPr>
                <w:rFonts w:ascii="Arial" w:eastAsia="Arial" w:hAnsi="Arial"/>
                <w:color w:val="000000"/>
              </w:rPr>
            </w:pPr>
            <w:r>
              <w:rPr>
                <w:rFonts w:ascii="Arial" w:eastAsia="Arial" w:hAnsi="Arial"/>
                <w:color w:val="000000"/>
              </w:rPr>
              <w:t>The Company</w:t>
            </w:r>
          </w:p>
        </w:tc>
        <w:tc>
          <w:tcPr>
            <w:tcW w:w="2266" w:type="dxa"/>
            <w:tcBorders>
              <w:top w:val="single" w:sz="5" w:space="0" w:color="000000"/>
              <w:left w:val="single" w:sz="5" w:space="0" w:color="000000"/>
              <w:bottom w:val="single" w:sz="5" w:space="0" w:color="000000"/>
              <w:right w:val="single" w:sz="5" w:space="0" w:color="000000"/>
            </w:tcBorders>
          </w:tcPr>
          <w:p w14:paraId="4653CEEA" w14:textId="77777777" w:rsidR="001B2D35" w:rsidRDefault="001B2D35">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4653CEEB" w14:textId="77777777" w:rsidR="001B2D35" w:rsidRDefault="001B2D35">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4653CEEC" w14:textId="77777777" w:rsidR="001B2D35" w:rsidRDefault="001B2D35">
            <w:pPr>
              <w:textAlignment w:val="baseline"/>
              <w:rPr>
                <w:rFonts w:ascii="Arial" w:eastAsia="Arial" w:hAnsi="Arial"/>
                <w:color w:val="000000"/>
                <w:sz w:val="24"/>
              </w:rPr>
            </w:pPr>
          </w:p>
        </w:tc>
      </w:tr>
      <w:tr w:rsidR="001B2D35" w14:paraId="4653CEF2" w14:textId="77777777">
        <w:tblPrEx>
          <w:tblCellMar>
            <w:top w:w="0" w:type="dxa"/>
            <w:bottom w:w="0" w:type="dxa"/>
          </w:tblCellMar>
        </w:tblPrEx>
        <w:trPr>
          <w:trHeight w:hRule="exact" w:val="888"/>
        </w:trPr>
        <w:tc>
          <w:tcPr>
            <w:tcW w:w="2558" w:type="dxa"/>
            <w:tcBorders>
              <w:top w:val="single" w:sz="5" w:space="0" w:color="000000"/>
              <w:left w:val="single" w:sz="5" w:space="0" w:color="000000"/>
              <w:bottom w:val="single" w:sz="5" w:space="0" w:color="000000"/>
              <w:right w:val="single" w:sz="5" w:space="0" w:color="000000"/>
            </w:tcBorders>
          </w:tcPr>
          <w:p w14:paraId="4653CEEE" w14:textId="77777777" w:rsidR="001B2D35" w:rsidRDefault="00000000">
            <w:pPr>
              <w:spacing w:before="80" w:after="47" w:line="252" w:lineRule="exact"/>
              <w:ind w:left="108" w:right="1152"/>
              <w:textAlignment w:val="baseline"/>
              <w:rPr>
                <w:rFonts w:ascii="Arial" w:eastAsia="Arial" w:hAnsi="Arial"/>
                <w:color w:val="000000"/>
                <w:spacing w:val="-2"/>
              </w:rPr>
            </w:pPr>
            <w:r>
              <w:rPr>
                <w:rFonts w:ascii="Arial" w:eastAsia="Arial" w:hAnsi="Arial"/>
                <w:color w:val="000000"/>
                <w:spacing w:val="-2"/>
              </w:rPr>
              <w:t>National Grid Electricity Transmission</w:t>
            </w:r>
          </w:p>
        </w:tc>
        <w:tc>
          <w:tcPr>
            <w:tcW w:w="2266" w:type="dxa"/>
            <w:tcBorders>
              <w:top w:val="single" w:sz="5" w:space="0" w:color="000000"/>
              <w:left w:val="single" w:sz="5" w:space="0" w:color="000000"/>
              <w:bottom w:val="single" w:sz="5" w:space="0" w:color="000000"/>
              <w:right w:val="single" w:sz="5" w:space="0" w:color="000000"/>
            </w:tcBorders>
          </w:tcPr>
          <w:p w14:paraId="4653CEEF" w14:textId="77777777" w:rsidR="001B2D35" w:rsidRDefault="001B2D35">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4653CEF0" w14:textId="77777777" w:rsidR="001B2D35" w:rsidRDefault="001B2D35">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4653CEF1" w14:textId="77777777" w:rsidR="001B2D35" w:rsidRDefault="001B2D35">
            <w:pPr>
              <w:textAlignment w:val="baseline"/>
              <w:rPr>
                <w:rFonts w:ascii="Arial" w:eastAsia="Arial" w:hAnsi="Arial"/>
                <w:color w:val="000000"/>
                <w:sz w:val="24"/>
              </w:rPr>
            </w:pPr>
          </w:p>
        </w:tc>
      </w:tr>
      <w:tr w:rsidR="001B2D35" w14:paraId="4653CEF7" w14:textId="77777777">
        <w:tblPrEx>
          <w:tblCellMar>
            <w:top w:w="0" w:type="dxa"/>
            <w:bottom w:w="0" w:type="dxa"/>
          </w:tblCellMar>
        </w:tblPrEx>
        <w:trPr>
          <w:trHeight w:hRule="exact" w:val="701"/>
        </w:trPr>
        <w:tc>
          <w:tcPr>
            <w:tcW w:w="2558" w:type="dxa"/>
            <w:tcBorders>
              <w:top w:val="single" w:sz="5" w:space="0" w:color="000000"/>
              <w:left w:val="single" w:sz="5" w:space="0" w:color="000000"/>
              <w:bottom w:val="single" w:sz="5" w:space="0" w:color="000000"/>
              <w:right w:val="single" w:sz="5" w:space="0" w:color="000000"/>
            </w:tcBorders>
            <w:vAlign w:val="center"/>
          </w:tcPr>
          <w:p w14:paraId="4653CEF3" w14:textId="77777777" w:rsidR="001B2D35" w:rsidRDefault="00000000">
            <w:pPr>
              <w:spacing w:before="231" w:after="211" w:line="259" w:lineRule="exact"/>
              <w:ind w:left="120"/>
              <w:textAlignment w:val="baseline"/>
              <w:rPr>
                <w:rFonts w:ascii="Arial" w:eastAsia="Arial" w:hAnsi="Arial"/>
                <w:color w:val="000000"/>
              </w:rPr>
            </w:pPr>
            <w:r>
              <w:rPr>
                <w:rFonts w:ascii="Arial" w:eastAsia="Arial" w:hAnsi="Arial"/>
                <w:color w:val="000000"/>
              </w:rPr>
              <w:t>SP Transmission Ltd</w:t>
            </w:r>
          </w:p>
        </w:tc>
        <w:tc>
          <w:tcPr>
            <w:tcW w:w="2266" w:type="dxa"/>
            <w:tcBorders>
              <w:top w:val="single" w:sz="5" w:space="0" w:color="000000"/>
              <w:left w:val="single" w:sz="5" w:space="0" w:color="000000"/>
              <w:bottom w:val="single" w:sz="5" w:space="0" w:color="000000"/>
              <w:right w:val="single" w:sz="5" w:space="0" w:color="000000"/>
            </w:tcBorders>
          </w:tcPr>
          <w:p w14:paraId="4653CEF4" w14:textId="77777777" w:rsidR="001B2D35" w:rsidRDefault="001B2D35">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4653CEF5" w14:textId="77777777" w:rsidR="001B2D35" w:rsidRDefault="001B2D35">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4653CEF6" w14:textId="77777777" w:rsidR="001B2D35" w:rsidRDefault="001B2D35">
            <w:pPr>
              <w:textAlignment w:val="baseline"/>
              <w:rPr>
                <w:rFonts w:ascii="Arial" w:eastAsia="Arial" w:hAnsi="Arial"/>
                <w:color w:val="000000"/>
                <w:sz w:val="24"/>
              </w:rPr>
            </w:pPr>
          </w:p>
        </w:tc>
      </w:tr>
      <w:tr w:rsidR="001B2D35" w14:paraId="4653CEFC" w14:textId="77777777">
        <w:tblPrEx>
          <w:tblCellMar>
            <w:top w:w="0" w:type="dxa"/>
            <w:bottom w:w="0" w:type="dxa"/>
          </w:tblCellMar>
        </w:tblPrEx>
        <w:trPr>
          <w:trHeight w:hRule="exact" w:val="634"/>
        </w:trPr>
        <w:tc>
          <w:tcPr>
            <w:tcW w:w="2558" w:type="dxa"/>
            <w:tcBorders>
              <w:top w:val="single" w:sz="5" w:space="0" w:color="000000"/>
              <w:left w:val="single" w:sz="5" w:space="0" w:color="000000"/>
              <w:bottom w:val="single" w:sz="5" w:space="0" w:color="000000"/>
              <w:right w:val="single" w:sz="5" w:space="0" w:color="000000"/>
            </w:tcBorders>
          </w:tcPr>
          <w:p w14:paraId="4653CEF8" w14:textId="77777777" w:rsidR="001B2D35" w:rsidRDefault="00000000">
            <w:pPr>
              <w:spacing w:before="63" w:after="52" w:line="259" w:lineRule="exact"/>
              <w:ind w:left="108"/>
              <w:textAlignment w:val="baseline"/>
              <w:rPr>
                <w:rFonts w:ascii="Arial" w:eastAsia="Arial" w:hAnsi="Arial"/>
                <w:color w:val="000000"/>
              </w:rPr>
            </w:pPr>
            <w:r>
              <w:rPr>
                <w:rFonts w:ascii="Arial" w:eastAsia="Arial" w:hAnsi="Arial"/>
                <w:color w:val="000000"/>
              </w:rPr>
              <w:t>Scottish Hydro-Electric Transmission Ltd</w:t>
            </w:r>
          </w:p>
        </w:tc>
        <w:tc>
          <w:tcPr>
            <w:tcW w:w="2266" w:type="dxa"/>
            <w:tcBorders>
              <w:top w:val="single" w:sz="5" w:space="0" w:color="000000"/>
              <w:left w:val="single" w:sz="5" w:space="0" w:color="000000"/>
              <w:bottom w:val="single" w:sz="5" w:space="0" w:color="000000"/>
              <w:right w:val="single" w:sz="5" w:space="0" w:color="000000"/>
            </w:tcBorders>
          </w:tcPr>
          <w:p w14:paraId="4653CEF9" w14:textId="77777777" w:rsidR="001B2D35" w:rsidRDefault="001B2D35">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4653CEFA" w14:textId="77777777" w:rsidR="001B2D35" w:rsidRDefault="001B2D35">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4653CEFB" w14:textId="77777777" w:rsidR="001B2D35" w:rsidRDefault="001B2D35">
            <w:pPr>
              <w:textAlignment w:val="baseline"/>
              <w:rPr>
                <w:rFonts w:ascii="Arial" w:eastAsia="Arial" w:hAnsi="Arial"/>
                <w:color w:val="000000"/>
                <w:sz w:val="24"/>
              </w:rPr>
            </w:pPr>
          </w:p>
        </w:tc>
      </w:tr>
      <w:tr w:rsidR="001B2D35" w14:paraId="4653CF01" w14:textId="77777777">
        <w:tblPrEx>
          <w:tblCellMar>
            <w:top w:w="0" w:type="dxa"/>
            <w:bottom w:w="0" w:type="dxa"/>
          </w:tblCellMar>
        </w:tblPrEx>
        <w:trPr>
          <w:trHeight w:hRule="exact" w:val="595"/>
        </w:trPr>
        <w:tc>
          <w:tcPr>
            <w:tcW w:w="2558" w:type="dxa"/>
            <w:tcBorders>
              <w:top w:val="single" w:sz="5" w:space="0" w:color="000000"/>
              <w:left w:val="single" w:sz="5" w:space="0" w:color="000000"/>
              <w:bottom w:val="single" w:sz="5" w:space="0" w:color="000000"/>
              <w:right w:val="single" w:sz="5" w:space="0" w:color="000000"/>
            </w:tcBorders>
          </w:tcPr>
          <w:p w14:paraId="4653CEFD" w14:textId="77777777" w:rsidR="001B2D35" w:rsidRDefault="00000000">
            <w:pPr>
              <w:spacing w:before="76" w:after="54" w:line="230" w:lineRule="exact"/>
              <w:ind w:left="108"/>
              <w:textAlignment w:val="baseline"/>
              <w:rPr>
                <w:rFonts w:ascii="Arial" w:eastAsia="Arial" w:hAnsi="Arial"/>
                <w:color w:val="000000"/>
                <w:sz w:val="20"/>
              </w:rPr>
            </w:pPr>
            <w:r>
              <w:rPr>
                <w:rFonts w:ascii="Arial" w:eastAsia="Arial" w:hAnsi="Arial"/>
                <w:color w:val="000000"/>
                <w:sz w:val="20"/>
              </w:rPr>
              <w:t>Offshore Transmission Owners</w:t>
            </w:r>
          </w:p>
        </w:tc>
        <w:tc>
          <w:tcPr>
            <w:tcW w:w="2266" w:type="dxa"/>
            <w:tcBorders>
              <w:top w:val="single" w:sz="5" w:space="0" w:color="000000"/>
              <w:left w:val="single" w:sz="5" w:space="0" w:color="000000"/>
              <w:bottom w:val="single" w:sz="5" w:space="0" w:color="000000"/>
              <w:right w:val="single" w:sz="5" w:space="0" w:color="000000"/>
            </w:tcBorders>
          </w:tcPr>
          <w:p w14:paraId="4653CEFE" w14:textId="77777777" w:rsidR="001B2D35" w:rsidRDefault="001B2D35">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4653CEFF" w14:textId="77777777" w:rsidR="001B2D35" w:rsidRDefault="001B2D35">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4653CF00" w14:textId="77777777" w:rsidR="001B2D35" w:rsidRDefault="001B2D35">
            <w:pPr>
              <w:textAlignment w:val="baseline"/>
              <w:rPr>
                <w:rFonts w:ascii="Arial" w:eastAsia="Arial" w:hAnsi="Arial"/>
                <w:color w:val="000000"/>
                <w:sz w:val="24"/>
              </w:rPr>
            </w:pPr>
          </w:p>
        </w:tc>
      </w:tr>
      <w:tr w:rsidR="002549F4" w14:paraId="65B3BF3A" w14:textId="77777777">
        <w:tblPrEx>
          <w:tblCellMar>
            <w:top w:w="0" w:type="dxa"/>
            <w:bottom w:w="0" w:type="dxa"/>
          </w:tblCellMar>
        </w:tblPrEx>
        <w:trPr>
          <w:trHeight w:hRule="exact" w:val="595"/>
        </w:trPr>
        <w:tc>
          <w:tcPr>
            <w:tcW w:w="2558" w:type="dxa"/>
            <w:tcBorders>
              <w:top w:val="single" w:sz="5" w:space="0" w:color="000000"/>
              <w:left w:val="single" w:sz="5" w:space="0" w:color="000000"/>
              <w:bottom w:val="single" w:sz="5" w:space="0" w:color="000000"/>
              <w:right w:val="single" w:sz="5" w:space="0" w:color="000000"/>
            </w:tcBorders>
          </w:tcPr>
          <w:p w14:paraId="58B842B5" w14:textId="6201D399" w:rsidR="002549F4" w:rsidRDefault="002549F4">
            <w:pPr>
              <w:spacing w:before="76" w:after="54" w:line="230" w:lineRule="exact"/>
              <w:ind w:left="108"/>
              <w:textAlignment w:val="baseline"/>
              <w:rPr>
                <w:rFonts w:ascii="Arial" w:eastAsia="Arial" w:hAnsi="Arial"/>
                <w:color w:val="000000"/>
                <w:sz w:val="20"/>
              </w:rPr>
            </w:pPr>
            <w:ins w:id="0" w:author="Steve Baker [NESO]" w:date="2025-10-15T17:49:00Z" w16du:dateUtc="2025-10-15T16:49:00Z">
              <w:r>
                <w:rPr>
                  <w:rFonts w:ascii="Arial" w:eastAsia="Arial" w:hAnsi="Arial"/>
                  <w:color w:val="000000"/>
                  <w:sz w:val="20"/>
                </w:rPr>
                <w:t>Competitively Appointed Transmission Owners</w:t>
              </w:r>
            </w:ins>
          </w:p>
        </w:tc>
        <w:tc>
          <w:tcPr>
            <w:tcW w:w="2266" w:type="dxa"/>
            <w:tcBorders>
              <w:top w:val="single" w:sz="5" w:space="0" w:color="000000"/>
              <w:left w:val="single" w:sz="5" w:space="0" w:color="000000"/>
              <w:bottom w:val="single" w:sz="5" w:space="0" w:color="000000"/>
              <w:right w:val="single" w:sz="5" w:space="0" w:color="000000"/>
            </w:tcBorders>
          </w:tcPr>
          <w:p w14:paraId="2FE40008" w14:textId="77777777" w:rsidR="002549F4" w:rsidRDefault="002549F4">
            <w:pPr>
              <w:textAlignment w:val="baseline"/>
              <w:rPr>
                <w:rFonts w:ascii="Arial" w:eastAsia="Arial" w:hAnsi="Arial"/>
                <w:color w:val="000000"/>
                <w:sz w:val="24"/>
              </w:rPr>
            </w:pPr>
          </w:p>
        </w:tc>
        <w:tc>
          <w:tcPr>
            <w:tcW w:w="2414" w:type="dxa"/>
            <w:tcBorders>
              <w:top w:val="single" w:sz="5" w:space="0" w:color="000000"/>
              <w:left w:val="single" w:sz="5" w:space="0" w:color="000000"/>
              <w:bottom w:val="single" w:sz="5" w:space="0" w:color="000000"/>
              <w:right w:val="single" w:sz="5" w:space="0" w:color="000000"/>
            </w:tcBorders>
          </w:tcPr>
          <w:p w14:paraId="58E20A6C" w14:textId="77777777" w:rsidR="002549F4" w:rsidRDefault="002549F4">
            <w:pPr>
              <w:textAlignment w:val="baseline"/>
              <w:rPr>
                <w:rFonts w:ascii="Arial" w:eastAsia="Arial" w:hAnsi="Arial"/>
                <w:color w:val="000000"/>
                <w:sz w:val="24"/>
              </w:rPr>
            </w:pPr>
          </w:p>
        </w:tc>
        <w:tc>
          <w:tcPr>
            <w:tcW w:w="1422" w:type="dxa"/>
            <w:tcBorders>
              <w:top w:val="single" w:sz="5" w:space="0" w:color="000000"/>
              <w:left w:val="single" w:sz="5" w:space="0" w:color="000000"/>
              <w:bottom w:val="single" w:sz="5" w:space="0" w:color="000000"/>
              <w:right w:val="single" w:sz="5" w:space="0" w:color="000000"/>
            </w:tcBorders>
          </w:tcPr>
          <w:p w14:paraId="72B6B111" w14:textId="77777777" w:rsidR="002549F4" w:rsidRDefault="002549F4">
            <w:pPr>
              <w:textAlignment w:val="baseline"/>
              <w:rPr>
                <w:rFonts w:ascii="Arial" w:eastAsia="Arial" w:hAnsi="Arial"/>
                <w:color w:val="000000"/>
                <w:sz w:val="24"/>
              </w:rPr>
            </w:pPr>
          </w:p>
        </w:tc>
      </w:tr>
    </w:tbl>
    <w:p w14:paraId="4653CF02" w14:textId="77777777" w:rsidR="001B2D35" w:rsidRDefault="001B2D35">
      <w:pPr>
        <w:spacing w:after="452" w:line="20" w:lineRule="exact"/>
      </w:pPr>
    </w:p>
    <w:p w14:paraId="4653CF03" w14:textId="77777777" w:rsidR="001B2D35" w:rsidRDefault="00000000">
      <w:pPr>
        <w:spacing w:before="2" w:after="250" w:line="322" w:lineRule="exact"/>
        <w:textAlignment w:val="baseline"/>
        <w:rPr>
          <w:rFonts w:ascii="Arial" w:eastAsia="Arial" w:hAnsi="Arial"/>
          <w:b/>
          <w:i/>
          <w:color w:val="000000"/>
          <w:sz w:val="28"/>
        </w:rPr>
      </w:pPr>
      <w:r>
        <w:rPr>
          <w:rFonts w:ascii="Arial" w:eastAsia="Arial" w:hAnsi="Arial"/>
          <w:b/>
          <w:i/>
          <w:color w:val="000000"/>
          <w:sz w:val="28"/>
        </w:rPr>
        <w:t>STC Procedure Change Control History</w:t>
      </w:r>
    </w:p>
    <w:tbl>
      <w:tblPr>
        <w:tblW w:w="0" w:type="auto"/>
        <w:tblInd w:w="14" w:type="dxa"/>
        <w:tblLayout w:type="fixed"/>
        <w:tblCellMar>
          <w:left w:w="0" w:type="dxa"/>
          <w:right w:w="0" w:type="dxa"/>
        </w:tblCellMar>
        <w:tblLook w:val="04A0" w:firstRow="1" w:lastRow="0" w:firstColumn="1" w:lastColumn="0" w:noHBand="0" w:noVBand="1"/>
      </w:tblPr>
      <w:tblGrid>
        <w:gridCol w:w="1387"/>
        <w:gridCol w:w="1421"/>
        <w:gridCol w:w="5726"/>
      </w:tblGrid>
      <w:tr w:rsidR="001B2D35" w14:paraId="4653CF07" w14:textId="77777777">
        <w:tblPrEx>
          <w:tblCellMar>
            <w:top w:w="0" w:type="dxa"/>
            <w:bottom w:w="0" w:type="dxa"/>
          </w:tblCellMar>
        </w:tblPrEx>
        <w:trPr>
          <w:trHeight w:hRule="exact" w:val="269"/>
        </w:trPr>
        <w:tc>
          <w:tcPr>
            <w:tcW w:w="1387" w:type="dxa"/>
            <w:tcBorders>
              <w:top w:val="single" w:sz="5" w:space="0" w:color="000000"/>
              <w:left w:val="single" w:sz="5" w:space="0" w:color="000000"/>
              <w:bottom w:val="single" w:sz="5" w:space="0" w:color="000000"/>
              <w:right w:val="single" w:sz="5" w:space="0" w:color="000000"/>
            </w:tcBorders>
            <w:vAlign w:val="center"/>
          </w:tcPr>
          <w:p w14:paraId="4653CF04" w14:textId="77777777" w:rsidR="001B2D35" w:rsidRDefault="00000000">
            <w:pPr>
              <w:spacing w:line="248" w:lineRule="exact"/>
              <w:ind w:right="321"/>
              <w:jc w:val="right"/>
              <w:textAlignment w:val="baseline"/>
              <w:rPr>
                <w:rFonts w:ascii="Arial" w:eastAsia="Arial" w:hAnsi="Arial"/>
                <w:color w:val="000000"/>
              </w:rPr>
            </w:pPr>
            <w:r>
              <w:rPr>
                <w:rFonts w:ascii="Arial" w:eastAsia="Arial" w:hAnsi="Arial"/>
                <w:color w:val="000000"/>
              </w:rPr>
              <w:t>Issue 001</w:t>
            </w:r>
          </w:p>
        </w:tc>
        <w:tc>
          <w:tcPr>
            <w:tcW w:w="1421" w:type="dxa"/>
            <w:tcBorders>
              <w:top w:val="single" w:sz="5" w:space="0" w:color="000000"/>
              <w:left w:val="single" w:sz="5" w:space="0" w:color="000000"/>
              <w:bottom w:val="single" w:sz="5" w:space="0" w:color="000000"/>
              <w:right w:val="single" w:sz="5" w:space="0" w:color="000000"/>
            </w:tcBorders>
            <w:vAlign w:val="center"/>
          </w:tcPr>
          <w:p w14:paraId="4653CF05" w14:textId="77777777" w:rsidR="001B2D35" w:rsidRDefault="00000000">
            <w:pPr>
              <w:spacing w:line="248" w:lineRule="exact"/>
              <w:jc w:val="center"/>
              <w:textAlignment w:val="baseline"/>
              <w:rPr>
                <w:rFonts w:ascii="Arial" w:eastAsia="Arial" w:hAnsi="Arial"/>
                <w:color w:val="000000"/>
              </w:rPr>
            </w:pPr>
            <w:r>
              <w:rPr>
                <w:rFonts w:ascii="Arial" w:eastAsia="Arial" w:hAnsi="Arial"/>
                <w:color w:val="000000"/>
              </w:rPr>
              <w:t>16/03/2005</w:t>
            </w:r>
          </w:p>
        </w:tc>
        <w:tc>
          <w:tcPr>
            <w:tcW w:w="5726" w:type="dxa"/>
            <w:tcBorders>
              <w:top w:val="single" w:sz="5" w:space="0" w:color="000000"/>
              <w:left w:val="single" w:sz="5" w:space="0" w:color="000000"/>
              <w:bottom w:val="single" w:sz="5" w:space="0" w:color="000000"/>
              <w:right w:val="single" w:sz="5" w:space="0" w:color="000000"/>
            </w:tcBorders>
            <w:vAlign w:val="center"/>
          </w:tcPr>
          <w:p w14:paraId="4653CF06" w14:textId="77777777" w:rsidR="001B2D35" w:rsidRDefault="00000000">
            <w:pPr>
              <w:spacing w:line="248" w:lineRule="exact"/>
              <w:ind w:left="115"/>
              <w:textAlignment w:val="baseline"/>
              <w:rPr>
                <w:rFonts w:ascii="Arial" w:eastAsia="Arial" w:hAnsi="Arial"/>
                <w:color w:val="000000"/>
              </w:rPr>
            </w:pPr>
            <w:r>
              <w:rPr>
                <w:rFonts w:ascii="Arial" w:eastAsia="Arial" w:hAnsi="Arial"/>
                <w:color w:val="000000"/>
              </w:rPr>
              <w:t>BETTA Go-Live Version</w:t>
            </w:r>
          </w:p>
        </w:tc>
      </w:tr>
      <w:tr w:rsidR="001B2D35" w14:paraId="4653CF0B" w14:textId="77777777">
        <w:tblPrEx>
          <w:tblCellMar>
            <w:top w:w="0" w:type="dxa"/>
            <w:bottom w:w="0" w:type="dxa"/>
          </w:tblCellMar>
        </w:tblPrEx>
        <w:trPr>
          <w:trHeight w:hRule="exact" w:val="259"/>
        </w:trPr>
        <w:tc>
          <w:tcPr>
            <w:tcW w:w="1387" w:type="dxa"/>
            <w:tcBorders>
              <w:top w:val="single" w:sz="5" w:space="0" w:color="000000"/>
              <w:left w:val="single" w:sz="5" w:space="0" w:color="000000"/>
              <w:bottom w:val="single" w:sz="5" w:space="0" w:color="000000"/>
              <w:right w:val="single" w:sz="5" w:space="0" w:color="000000"/>
            </w:tcBorders>
            <w:vAlign w:val="center"/>
          </w:tcPr>
          <w:p w14:paraId="4653CF08" w14:textId="77777777" w:rsidR="001B2D35" w:rsidRDefault="00000000">
            <w:pPr>
              <w:spacing w:line="249" w:lineRule="exact"/>
              <w:ind w:right="321"/>
              <w:jc w:val="right"/>
              <w:textAlignment w:val="baseline"/>
              <w:rPr>
                <w:rFonts w:ascii="Arial" w:eastAsia="Arial" w:hAnsi="Arial"/>
                <w:color w:val="000000"/>
              </w:rPr>
            </w:pPr>
            <w:r>
              <w:rPr>
                <w:rFonts w:ascii="Arial" w:eastAsia="Arial" w:hAnsi="Arial"/>
                <w:color w:val="000000"/>
              </w:rPr>
              <w:t>Issue 002</w:t>
            </w:r>
          </w:p>
        </w:tc>
        <w:tc>
          <w:tcPr>
            <w:tcW w:w="1421" w:type="dxa"/>
            <w:tcBorders>
              <w:top w:val="single" w:sz="5" w:space="0" w:color="000000"/>
              <w:left w:val="single" w:sz="5" w:space="0" w:color="000000"/>
              <w:bottom w:val="single" w:sz="5" w:space="0" w:color="000000"/>
              <w:right w:val="single" w:sz="5" w:space="0" w:color="000000"/>
            </w:tcBorders>
            <w:vAlign w:val="center"/>
          </w:tcPr>
          <w:p w14:paraId="4653CF09" w14:textId="77777777" w:rsidR="001B2D35" w:rsidRDefault="00000000">
            <w:pPr>
              <w:spacing w:line="249" w:lineRule="exact"/>
              <w:jc w:val="center"/>
              <w:textAlignment w:val="baseline"/>
              <w:rPr>
                <w:rFonts w:ascii="Arial" w:eastAsia="Arial" w:hAnsi="Arial"/>
                <w:color w:val="000000"/>
              </w:rPr>
            </w:pPr>
            <w:r>
              <w:rPr>
                <w:rFonts w:ascii="Arial" w:eastAsia="Arial" w:hAnsi="Arial"/>
                <w:color w:val="000000"/>
              </w:rPr>
              <w:t>26/05/2005</w:t>
            </w:r>
          </w:p>
        </w:tc>
        <w:tc>
          <w:tcPr>
            <w:tcW w:w="5726" w:type="dxa"/>
            <w:tcBorders>
              <w:top w:val="single" w:sz="5" w:space="0" w:color="000000"/>
              <w:left w:val="single" w:sz="5" w:space="0" w:color="000000"/>
              <w:bottom w:val="single" w:sz="5" w:space="0" w:color="000000"/>
              <w:right w:val="single" w:sz="5" w:space="0" w:color="000000"/>
            </w:tcBorders>
            <w:vAlign w:val="center"/>
          </w:tcPr>
          <w:p w14:paraId="4653CF0A" w14:textId="77777777" w:rsidR="001B2D35" w:rsidRDefault="00000000">
            <w:pPr>
              <w:spacing w:line="249" w:lineRule="exact"/>
              <w:ind w:left="115"/>
              <w:textAlignment w:val="baseline"/>
              <w:rPr>
                <w:rFonts w:ascii="Arial" w:eastAsia="Arial" w:hAnsi="Arial"/>
                <w:color w:val="000000"/>
              </w:rPr>
            </w:pPr>
            <w:r>
              <w:rPr>
                <w:rFonts w:ascii="Arial" w:eastAsia="Arial" w:hAnsi="Arial"/>
                <w:color w:val="000000"/>
              </w:rPr>
              <w:t>Issue 002 incorporating PA008</w:t>
            </w:r>
          </w:p>
        </w:tc>
      </w:tr>
      <w:tr w:rsidR="001B2D35" w14:paraId="4653CF0F" w14:textId="77777777">
        <w:tblPrEx>
          <w:tblCellMar>
            <w:top w:w="0" w:type="dxa"/>
            <w:bottom w:w="0" w:type="dxa"/>
          </w:tblCellMar>
        </w:tblPrEx>
        <w:trPr>
          <w:trHeight w:hRule="exact" w:val="264"/>
        </w:trPr>
        <w:tc>
          <w:tcPr>
            <w:tcW w:w="1387" w:type="dxa"/>
            <w:tcBorders>
              <w:top w:val="single" w:sz="5" w:space="0" w:color="000000"/>
              <w:left w:val="single" w:sz="5" w:space="0" w:color="000000"/>
              <w:bottom w:val="single" w:sz="5" w:space="0" w:color="000000"/>
              <w:right w:val="single" w:sz="5" w:space="0" w:color="000000"/>
            </w:tcBorders>
            <w:vAlign w:val="center"/>
          </w:tcPr>
          <w:p w14:paraId="4653CF0C" w14:textId="77777777" w:rsidR="001B2D35" w:rsidRDefault="00000000">
            <w:pPr>
              <w:spacing w:line="258" w:lineRule="exact"/>
              <w:ind w:right="321"/>
              <w:jc w:val="right"/>
              <w:textAlignment w:val="baseline"/>
              <w:rPr>
                <w:rFonts w:ascii="Arial" w:eastAsia="Arial" w:hAnsi="Arial"/>
                <w:color w:val="000000"/>
              </w:rPr>
            </w:pPr>
            <w:r>
              <w:rPr>
                <w:rFonts w:ascii="Arial" w:eastAsia="Arial" w:hAnsi="Arial"/>
                <w:color w:val="000000"/>
              </w:rPr>
              <w:t>Issue 003</w:t>
            </w:r>
          </w:p>
        </w:tc>
        <w:tc>
          <w:tcPr>
            <w:tcW w:w="1421" w:type="dxa"/>
            <w:tcBorders>
              <w:top w:val="single" w:sz="5" w:space="0" w:color="000000"/>
              <w:left w:val="single" w:sz="5" w:space="0" w:color="000000"/>
              <w:bottom w:val="single" w:sz="5" w:space="0" w:color="000000"/>
              <w:right w:val="single" w:sz="5" w:space="0" w:color="000000"/>
            </w:tcBorders>
            <w:vAlign w:val="center"/>
          </w:tcPr>
          <w:p w14:paraId="4653CF0D" w14:textId="77777777" w:rsidR="001B2D35" w:rsidRDefault="00000000">
            <w:pPr>
              <w:spacing w:line="258" w:lineRule="exact"/>
              <w:jc w:val="center"/>
              <w:textAlignment w:val="baseline"/>
              <w:rPr>
                <w:rFonts w:ascii="Arial" w:eastAsia="Arial" w:hAnsi="Arial"/>
                <w:color w:val="000000"/>
              </w:rPr>
            </w:pPr>
            <w:r>
              <w:rPr>
                <w:rFonts w:ascii="Arial" w:eastAsia="Arial" w:hAnsi="Arial"/>
                <w:color w:val="000000"/>
              </w:rPr>
              <w:t>25/10/2005</w:t>
            </w:r>
          </w:p>
        </w:tc>
        <w:tc>
          <w:tcPr>
            <w:tcW w:w="5726" w:type="dxa"/>
            <w:tcBorders>
              <w:top w:val="single" w:sz="5" w:space="0" w:color="000000"/>
              <w:left w:val="single" w:sz="5" w:space="0" w:color="000000"/>
              <w:bottom w:val="single" w:sz="5" w:space="0" w:color="000000"/>
              <w:right w:val="single" w:sz="5" w:space="0" w:color="000000"/>
            </w:tcBorders>
            <w:vAlign w:val="center"/>
          </w:tcPr>
          <w:p w14:paraId="4653CF0E" w14:textId="77777777" w:rsidR="001B2D35" w:rsidRDefault="00000000">
            <w:pPr>
              <w:spacing w:line="258" w:lineRule="exact"/>
              <w:ind w:left="115"/>
              <w:textAlignment w:val="baseline"/>
              <w:rPr>
                <w:rFonts w:ascii="Arial" w:eastAsia="Arial" w:hAnsi="Arial"/>
                <w:color w:val="000000"/>
              </w:rPr>
            </w:pPr>
            <w:r>
              <w:rPr>
                <w:rFonts w:ascii="Arial" w:eastAsia="Arial" w:hAnsi="Arial"/>
                <w:color w:val="000000"/>
              </w:rPr>
              <w:t>Issue 003 incorporating PA034 and PA037</w:t>
            </w:r>
          </w:p>
        </w:tc>
      </w:tr>
      <w:tr w:rsidR="001B2D35" w14:paraId="4653CF13" w14:textId="77777777">
        <w:tblPrEx>
          <w:tblCellMar>
            <w:top w:w="0" w:type="dxa"/>
            <w:bottom w:w="0" w:type="dxa"/>
          </w:tblCellMar>
        </w:tblPrEx>
        <w:trPr>
          <w:trHeight w:hRule="exact" w:val="518"/>
        </w:trPr>
        <w:tc>
          <w:tcPr>
            <w:tcW w:w="1387" w:type="dxa"/>
            <w:tcBorders>
              <w:top w:val="single" w:sz="5" w:space="0" w:color="000000"/>
              <w:left w:val="single" w:sz="5" w:space="0" w:color="000000"/>
              <w:bottom w:val="single" w:sz="5" w:space="0" w:color="000000"/>
              <w:right w:val="single" w:sz="5" w:space="0" w:color="000000"/>
            </w:tcBorders>
          </w:tcPr>
          <w:p w14:paraId="4653CF10" w14:textId="77777777" w:rsidR="001B2D35" w:rsidRDefault="00000000">
            <w:pPr>
              <w:spacing w:after="249" w:line="259" w:lineRule="exact"/>
              <w:ind w:right="321"/>
              <w:jc w:val="right"/>
              <w:textAlignment w:val="baseline"/>
              <w:rPr>
                <w:rFonts w:ascii="Arial" w:eastAsia="Arial" w:hAnsi="Arial"/>
                <w:color w:val="000000"/>
              </w:rPr>
            </w:pPr>
            <w:r>
              <w:rPr>
                <w:rFonts w:ascii="Arial" w:eastAsia="Arial" w:hAnsi="Arial"/>
                <w:color w:val="000000"/>
              </w:rPr>
              <w:t>Issue 004</w:t>
            </w:r>
          </w:p>
        </w:tc>
        <w:tc>
          <w:tcPr>
            <w:tcW w:w="1421" w:type="dxa"/>
            <w:tcBorders>
              <w:top w:val="single" w:sz="5" w:space="0" w:color="000000"/>
              <w:left w:val="single" w:sz="5" w:space="0" w:color="000000"/>
              <w:bottom w:val="single" w:sz="5" w:space="0" w:color="000000"/>
              <w:right w:val="single" w:sz="5" w:space="0" w:color="000000"/>
            </w:tcBorders>
          </w:tcPr>
          <w:p w14:paraId="4653CF11" w14:textId="77777777" w:rsidR="001B2D35" w:rsidRDefault="00000000">
            <w:pPr>
              <w:spacing w:after="249" w:line="259" w:lineRule="exact"/>
              <w:jc w:val="center"/>
              <w:textAlignment w:val="baseline"/>
              <w:rPr>
                <w:rFonts w:ascii="Arial" w:eastAsia="Arial" w:hAnsi="Arial"/>
                <w:color w:val="000000"/>
              </w:rPr>
            </w:pPr>
            <w:r>
              <w:rPr>
                <w:rFonts w:ascii="Arial" w:eastAsia="Arial" w:hAnsi="Arial"/>
                <w:color w:val="000000"/>
              </w:rPr>
              <w:t>24/11/2009</w:t>
            </w:r>
          </w:p>
        </w:tc>
        <w:tc>
          <w:tcPr>
            <w:tcW w:w="5726" w:type="dxa"/>
            <w:tcBorders>
              <w:top w:val="single" w:sz="5" w:space="0" w:color="000000"/>
              <w:left w:val="single" w:sz="5" w:space="0" w:color="000000"/>
              <w:bottom w:val="single" w:sz="5" w:space="0" w:color="000000"/>
              <w:right w:val="single" w:sz="5" w:space="0" w:color="000000"/>
            </w:tcBorders>
          </w:tcPr>
          <w:p w14:paraId="4653CF12" w14:textId="77777777" w:rsidR="001B2D35" w:rsidRDefault="00000000">
            <w:pPr>
              <w:spacing w:line="259" w:lineRule="exact"/>
              <w:ind w:left="108" w:right="1224"/>
              <w:textAlignment w:val="baseline"/>
              <w:rPr>
                <w:rFonts w:ascii="Arial" w:eastAsia="Arial" w:hAnsi="Arial"/>
                <w:color w:val="000000"/>
                <w:spacing w:val="-2"/>
              </w:rPr>
            </w:pPr>
            <w:r>
              <w:rPr>
                <w:rFonts w:ascii="Arial" w:eastAsia="Arial" w:hAnsi="Arial"/>
                <w:color w:val="000000"/>
                <w:spacing w:val="-2"/>
              </w:rPr>
              <w:t>Issue 004 incorporating changes for Offshore Transmission</w:t>
            </w:r>
          </w:p>
        </w:tc>
      </w:tr>
      <w:tr w:rsidR="001B2D35" w14:paraId="4653CF17" w14:textId="77777777">
        <w:tblPrEx>
          <w:tblCellMar>
            <w:top w:w="0" w:type="dxa"/>
            <w:bottom w:w="0" w:type="dxa"/>
          </w:tblCellMar>
        </w:tblPrEx>
        <w:trPr>
          <w:trHeight w:hRule="exact" w:val="514"/>
        </w:trPr>
        <w:tc>
          <w:tcPr>
            <w:tcW w:w="1387" w:type="dxa"/>
            <w:tcBorders>
              <w:top w:val="single" w:sz="5" w:space="0" w:color="000000"/>
              <w:left w:val="single" w:sz="5" w:space="0" w:color="000000"/>
              <w:bottom w:val="single" w:sz="5" w:space="0" w:color="000000"/>
              <w:right w:val="single" w:sz="5" w:space="0" w:color="000000"/>
            </w:tcBorders>
          </w:tcPr>
          <w:p w14:paraId="4653CF14" w14:textId="77777777" w:rsidR="001B2D35" w:rsidRDefault="00000000">
            <w:pPr>
              <w:spacing w:after="235" w:line="259" w:lineRule="exact"/>
              <w:ind w:right="321"/>
              <w:jc w:val="right"/>
              <w:textAlignment w:val="baseline"/>
              <w:rPr>
                <w:rFonts w:ascii="Arial" w:eastAsia="Arial" w:hAnsi="Arial"/>
                <w:color w:val="000000"/>
              </w:rPr>
            </w:pPr>
            <w:r>
              <w:rPr>
                <w:rFonts w:ascii="Arial" w:eastAsia="Arial" w:hAnsi="Arial"/>
                <w:color w:val="000000"/>
              </w:rPr>
              <w:t>Issue 005</w:t>
            </w:r>
          </w:p>
        </w:tc>
        <w:tc>
          <w:tcPr>
            <w:tcW w:w="1421" w:type="dxa"/>
            <w:tcBorders>
              <w:top w:val="single" w:sz="5" w:space="0" w:color="000000"/>
              <w:left w:val="single" w:sz="5" w:space="0" w:color="000000"/>
              <w:bottom w:val="single" w:sz="5" w:space="0" w:color="000000"/>
              <w:right w:val="single" w:sz="5" w:space="0" w:color="000000"/>
            </w:tcBorders>
          </w:tcPr>
          <w:p w14:paraId="4653CF15" w14:textId="77777777" w:rsidR="001B2D35" w:rsidRDefault="00000000">
            <w:pPr>
              <w:spacing w:after="235" w:line="259" w:lineRule="exact"/>
              <w:jc w:val="center"/>
              <w:textAlignment w:val="baseline"/>
              <w:rPr>
                <w:rFonts w:ascii="Arial" w:eastAsia="Arial" w:hAnsi="Arial"/>
                <w:color w:val="000000"/>
              </w:rPr>
            </w:pPr>
            <w:r>
              <w:rPr>
                <w:rFonts w:ascii="Arial" w:eastAsia="Arial" w:hAnsi="Arial"/>
                <w:color w:val="000000"/>
              </w:rPr>
              <w:t>01/04/2019</w:t>
            </w:r>
          </w:p>
        </w:tc>
        <w:tc>
          <w:tcPr>
            <w:tcW w:w="5726" w:type="dxa"/>
            <w:tcBorders>
              <w:top w:val="single" w:sz="5" w:space="0" w:color="000000"/>
              <w:left w:val="single" w:sz="5" w:space="0" w:color="000000"/>
              <w:bottom w:val="single" w:sz="5" w:space="0" w:color="000000"/>
              <w:right w:val="single" w:sz="5" w:space="0" w:color="000000"/>
            </w:tcBorders>
          </w:tcPr>
          <w:p w14:paraId="4653CF16" w14:textId="77777777" w:rsidR="001B2D35" w:rsidRDefault="00000000">
            <w:pPr>
              <w:spacing w:line="245" w:lineRule="exact"/>
              <w:ind w:left="108" w:right="1224"/>
              <w:textAlignment w:val="baseline"/>
              <w:rPr>
                <w:rFonts w:ascii="Arial" w:eastAsia="Arial" w:hAnsi="Arial"/>
                <w:color w:val="000000"/>
                <w:spacing w:val="-2"/>
              </w:rPr>
            </w:pPr>
            <w:r>
              <w:rPr>
                <w:rFonts w:ascii="Arial" w:eastAsia="Arial" w:hAnsi="Arial"/>
                <w:color w:val="000000"/>
                <w:spacing w:val="-2"/>
              </w:rPr>
              <w:t>Issue 005 Incorporating changes for Offshore Transmission</w:t>
            </w:r>
          </w:p>
        </w:tc>
      </w:tr>
      <w:tr w:rsidR="001B2D35" w14:paraId="4653CF1B" w14:textId="77777777">
        <w:tblPrEx>
          <w:tblCellMar>
            <w:top w:w="0" w:type="dxa"/>
            <w:bottom w:w="0" w:type="dxa"/>
          </w:tblCellMar>
        </w:tblPrEx>
        <w:trPr>
          <w:trHeight w:hRule="exact" w:val="518"/>
        </w:trPr>
        <w:tc>
          <w:tcPr>
            <w:tcW w:w="1387" w:type="dxa"/>
            <w:tcBorders>
              <w:top w:val="single" w:sz="5" w:space="0" w:color="000000"/>
              <w:left w:val="single" w:sz="5" w:space="0" w:color="000000"/>
              <w:bottom w:val="single" w:sz="5" w:space="0" w:color="000000"/>
              <w:right w:val="single" w:sz="5" w:space="0" w:color="000000"/>
            </w:tcBorders>
          </w:tcPr>
          <w:p w14:paraId="4653CF18" w14:textId="77777777" w:rsidR="001B2D35" w:rsidRDefault="00000000">
            <w:pPr>
              <w:spacing w:after="239" w:line="259" w:lineRule="exact"/>
              <w:ind w:right="321"/>
              <w:jc w:val="right"/>
              <w:textAlignment w:val="baseline"/>
              <w:rPr>
                <w:rFonts w:ascii="Arial" w:eastAsia="Arial" w:hAnsi="Arial"/>
                <w:color w:val="000000"/>
              </w:rPr>
            </w:pPr>
            <w:r>
              <w:rPr>
                <w:rFonts w:ascii="Arial" w:eastAsia="Arial" w:hAnsi="Arial"/>
                <w:color w:val="000000"/>
              </w:rPr>
              <w:t>Issue 006</w:t>
            </w:r>
          </w:p>
        </w:tc>
        <w:tc>
          <w:tcPr>
            <w:tcW w:w="1421" w:type="dxa"/>
            <w:tcBorders>
              <w:top w:val="single" w:sz="5" w:space="0" w:color="000000"/>
              <w:left w:val="single" w:sz="5" w:space="0" w:color="000000"/>
              <w:bottom w:val="single" w:sz="5" w:space="0" w:color="000000"/>
              <w:right w:val="single" w:sz="5" w:space="0" w:color="000000"/>
            </w:tcBorders>
          </w:tcPr>
          <w:p w14:paraId="4653CF19" w14:textId="77777777" w:rsidR="001B2D35" w:rsidRDefault="00000000">
            <w:pPr>
              <w:spacing w:after="239" w:line="259" w:lineRule="exact"/>
              <w:jc w:val="center"/>
              <w:textAlignment w:val="baseline"/>
              <w:rPr>
                <w:rFonts w:ascii="Arial" w:eastAsia="Arial" w:hAnsi="Arial"/>
                <w:color w:val="000000"/>
              </w:rPr>
            </w:pPr>
            <w:r>
              <w:rPr>
                <w:rFonts w:ascii="Arial" w:eastAsia="Arial" w:hAnsi="Arial"/>
                <w:color w:val="000000"/>
              </w:rPr>
              <w:t>25/04/2023</w:t>
            </w:r>
          </w:p>
        </w:tc>
        <w:tc>
          <w:tcPr>
            <w:tcW w:w="5726" w:type="dxa"/>
            <w:tcBorders>
              <w:top w:val="single" w:sz="5" w:space="0" w:color="000000"/>
              <w:left w:val="single" w:sz="5" w:space="0" w:color="000000"/>
              <w:bottom w:val="single" w:sz="5" w:space="0" w:color="000000"/>
              <w:right w:val="single" w:sz="5" w:space="0" w:color="000000"/>
            </w:tcBorders>
          </w:tcPr>
          <w:p w14:paraId="4653CF1A" w14:textId="77777777" w:rsidR="001B2D35" w:rsidRDefault="00000000">
            <w:pPr>
              <w:spacing w:line="254" w:lineRule="exact"/>
              <w:ind w:left="108" w:right="144"/>
              <w:jc w:val="both"/>
              <w:textAlignment w:val="baseline"/>
              <w:rPr>
                <w:rFonts w:ascii="Arial" w:eastAsia="Arial" w:hAnsi="Arial"/>
                <w:color w:val="000000"/>
              </w:rPr>
            </w:pPr>
            <w:r>
              <w:rPr>
                <w:rFonts w:ascii="Arial" w:eastAsia="Arial" w:hAnsi="Arial"/>
                <w:color w:val="000000"/>
              </w:rPr>
              <w:t>Issue 006 incorporating use of ‘The Company’ definition as made in the STC PM0130</w:t>
            </w:r>
          </w:p>
        </w:tc>
      </w:tr>
      <w:tr w:rsidR="001B2D35" w14:paraId="4653CF1F" w14:textId="77777777">
        <w:tblPrEx>
          <w:tblCellMar>
            <w:top w:w="0" w:type="dxa"/>
            <w:bottom w:w="0" w:type="dxa"/>
          </w:tblCellMar>
        </w:tblPrEx>
        <w:trPr>
          <w:trHeight w:hRule="exact" w:val="773"/>
        </w:trPr>
        <w:tc>
          <w:tcPr>
            <w:tcW w:w="1387" w:type="dxa"/>
            <w:tcBorders>
              <w:top w:val="single" w:sz="5" w:space="0" w:color="000000"/>
              <w:left w:val="single" w:sz="5" w:space="0" w:color="000000"/>
              <w:bottom w:val="single" w:sz="5" w:space="0" w:color="000000"/>
              <w:right w:val="single" w:sz="5" w:space="0" w:color="000000"/>
            </w:tcBorders>
          </w:tcPr>
          <w:p w14:paraId="4653CF1C" w14:textId="77777777" w:rsidR="001B2D35" w:rsidRDefault="00000000">
            <w:pPr>
              <w:spacing w:after="499" w:line="259" w:lineRule="exact"/>
              <w:ind w:right="321"/>
              <w:jc w:val="right"/>
              <w:textAlignment w:val="baseline"/>
              <w:rPr>
                <w:rFonts w:ascii="Arial" w:eastAsia="Arial" w:hAnsi="Arial"/>
                <w:color w:val="000000"/>
              </w:rPr>
            </w:pPr>
            <w:r>
              <w:rPr>
                <w:rFonts w:ascii="Arial" w:eastAsia="Arial" w:hAnsi="Arial"/>
                <w:color w:val="000000"/>
              </w:rPr>
              <w:t>Issue 007</w:t>
            </w:r>
          </w:p>
        </w:tc>
        <w:tc>
          <w:tcPr>
            <w:tcW w:w="1421" w:type="dxa"/>
            <w:tcBorders>
              <w:top w:val="single" w:sz="5" w:space="0" w:color="000000"/>
              <w:left w:val="single" w:sz="5" w:space="0" w:color="000000"/>
              <w:bottom w:val="single" w:sz="5" w:space="0" w:color="000000"/>
              <w:right w:val="single" w:sz="5" w:space="0" w:color="000000"/>
            </w:tcBorders>
          </w:tcPr>
          <w:p w14:paraId="4653CF1D" w14:textId="77777777" w:rsidR="001B2D35" w:rsidRDefault="00000000">
            <w:pPr>
              <w:spacing w:after="499" w:line="259" w:lineRule="exact"/>
              <w:jc w:val="center"/>
              <w:textAlignment w:val="baseline"/>
              <w:rPr>
                <w:rFonts w:ascii="Arial" w:eastAsia="Arial" w:hAnsi="Arial"/>
                <w:color w:val="000000"/>
              </w:rPr>
            </w:pPr>
            <w:r>
              <w:rPr>
                <w:rFonts w:ascii="Arial" w:eastAsia="Arial" w:hAnsi="Arial"/>
                <w:color w:val="000000"/>
              </w:rPr>
              <w:t>04/03/2024</w:t>
            </w:r>
          </w:p>
        </w:tc>
        <w:tc>
          <w:tcPr>
            <w:tcW w:w="5726" w:type="dxa"/>
            <w:tcBorders>
              <w:top w:val="single" w:sz="5" w:space="0" w:color="000000"/>
              <w:left w:val="single" w:sz="5" w:space="0" w:color="000000"/>
              <w:bottom w:val="single" w:sz="5" w:space="0" w:color="000000"/>
              <w:right w:val="single" w:sz="5" w:space="0" w:color="000000"/>
            </w:tcBorders>
          </w:tcPr>
          <w:p w14:paraId="4653CF1E" w14:textId="77777777" w:rsidR="001B2D35" w:rsidRDefault="00000000">
            <w:pPr>
              <w:spacing w:line="250" w:lineRule="exact"/>
              <w:ind w:left="108" w:right="108"/>
              <w:textAlignment w:val="baseline"/>
              <w:rPr>
                <w:rFonts w:ascii="Arial" w:eastAsia="Arial" w:hAnsi="Arial"/>
                <w:color w:val="000000"/>
                <w:spacing w:val="-1"/>
              </w:rPr>
            </w:pPr>
            <w:r>
              <w:rPr>
                <w:rFonts w:ascii="Arial" w:eastAsia="Arial" w:hAnsi="Arial"/>
                <w:color w:val="000000"/>
                <w:spacing w:val="-1"/>
              </w:rPr>
              <w:t>Issue 007 PM0128 Implementation of the Electrical System Restoration Standard – PM0132 Implementation of the Electrical System Restoration Standard Phase II</w:t>
            </w:r>
          </w:p>
        </w:tc>
      </w:tr>
    </w:tbl>
    <w:p w14:paraId="4653CF20" w14:textId="77777777" w:rsidR="001B2D35" w:rsidRDefault="001B2D35">
      <w:pPr>
        <w:sectPr w:rsidR="001B2D35">
          <w:pgSz w:w="11909" w:h="16838"/>
          <w:pgMar w:top="720" w:right="1421" w:bottom="548" w:left="1786" w:header="720" w:footer="720" w:gutter="0"/>
          <w:cols w:space="720"/>
        </w:sectPr>
      </w:pPr>
    </w:p>
    <w:p w14:paraId="4653CF21" w14:textId="77777777" w:rsidR="001B2D35" w:rsidRDefault="00000000">
      <w:pPr>
        <w:spacing w:line="295" w:lineRule="exact"/>
        <w:ind w:right="4320"/>
        <w:textAlignment w:val="baseline"/>
        <w:rPr>
          <w:rFonts w:ascii="Arial" w:eastAsia="Arial" w:hAnsi="Arial"/>
          <w:color w:val="000000"/>
          <w:sz w:val="20"/>
        </w:rPr>
      </w:pPr>
      <w:r>
        <w:lastRenderedPageBreak/>
        <w:pict w14:anchorId="4653CFDE">
          <v:shape id="_x0000_s1" type="#_x0000_t202" style="position:absolute;margin-left:279.6pt;margin-top:794.7pt;width:55.7pt;height:11.6pt;z-index:-251704832;mso-wrap-distance-left:0;mso-wrap-distance-right:0;mso-position-horizontal-relative:page;mso-position-vertical-relative:page" filled="f" stroked="f">
            <v:textbox inset="0,0,0,0">
              <w:txbxContent>
                <w:p w14:paraId="4653D03B"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2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22" w14:textId="77777777" w:rsidR="001B2D35" w:rsidRDefault="00000000">
      <w:pPr>
        <w:tabs>
          <w:tab w:val="left" w:pos="864"/>
        </w:tabs>
        <w:spacing w:before="484" w:line="323" w:lineRule="exact"/>
        <w:textAlignment w:val="baseline"/>
        <w:rPr>
          <w:rFonts w:ascii="Arial" w:eastAsia="Arial" w:hAnsi="Arial"/>
          <w:b/>
          <w:color w:val="000000"/>
          <w:spacing w:val="-3"/>
          <w:sz w:val="28"/>
        </w:rPr>
      </w:pPr>
      <w:r>
        <w:rPr>
          <w:rFonts w:ascii="Arial" w:eastAsia="Arial" w:hAnsi="Arial"/>
          <w:b/>
          <w:color w:val="000000"/>
          <w:spacing w:val="-3"/>
          <w:sz w:val="28"/>
        </w:rPr>
        <w:t>1</w:t>
      </w:r>
      <w:r>
        <w:rPr>
          <w:rFonts w:ascii="Arial" w:eastAsia="Arial" w:hAnsi="Arial"/>
          <w:b/>
          <w:color w:val="000000"/>
          <w:spacing w:val="-3"/>
          <w:sz w:val="28"/>
        </w:rPr>
        <w:tab/>
        <w:t>Introduction</w:t>
      </w:r>
    </w:p>
    <w:p w14:paraId="4653CF23" w14:textId="77777777" w:rsidR="001B2D35" w:rsidRDefault="00000000">
      <w:pPr>
        <w:tabs>
          <w:tab w:val="left" w:pos="864"/>
        </w:tabs>
        <w:spacing w:before="250" w:line="273" w:lineRule="exact"/>
        <w:textAlignment w:val="baseline"/>
        <w:rPr>
          <w:rFonts w:ascii="Arial" w:eastAsia="Arial" w:hAnsi="Arial"/>
          <w:b/>
          <w:color w:val="000000"/>
          <w:spacing w:val="-3"/>
          <w:sz w:val="24"/>
        </w:rPr>
      </w:pPr>
      <w:r>
        <w:rPr>
          <w:rFonts w:ascii="Arial" w:eastAsia="Arial" w:hAnsi="Arial"/>
          <w:b/>
          <w:color w:val="000000"/>
          <w:spacing w:val="-3"/>
          <w:sz w:val="24"/>
        </w:rPr>
        <w:t>1.1</w:t>
      </w:r>
      <w:r>
        <w:rPr>
          <w:rFonts w:ascii="Arial" w:eastAsia="Arial" w:hAnsi="Arial"/>
          <w:b/>
          <w:color w:val="000000"/>
          <w:spacing w:val="-3"/>
          <w:sz w:val="24"/>
        </w:rPr>
        <w:tab/>
        <w:t>Scope</w:t>
      </w:r>
    </w:p>
    <w:p w14:paraId="4653CF24" w14:textId="77777777" w:rsidR="001B2D35" w:rsidRDefault="00000000">
      <w:pPr>
        <w:spacing w:before="231" w:line="230" w:lineRule="exact"/>
        <w:jc w:val="both"/>
        <w:textAlignment w:val="baseline"/>
        <w:rPr>
          <w:rFonts w:ascii="Arial" w:eastAsia="Arial" w:hAnsi="Arial"/>
          <w:color w:val="000000"/>
          <w:sz w:val="20"/>
        </w:rPr>
      </w:pPr>
      <w:r>
        <w:rPr>
          <w:rFonts w:ascii="Arial" w:eastAsia="Arial" w:hAnsi="Arial"/>
          <w:color w:val="000000"/>
          <w:sz w:val="20"/>
        </w:rPr>
        <w:t>1.1.1 This procedure applies to the arrangements and processes across the interfaces between The Company, as defined in the STC and meaning the licence holder with system operator responsibilities, and the TOs for System Tests or operational tests including System Restoration Tests and Power Island tests including the facilitation of Distribution Restoration Zone tests where applicable as part of a Distribution Restoration Zone Plan. This procedure does not include tests associated with commissioning activities, which are the subject of STCP 19-4 Commissioning and Decommissioning.</w:t>
      </w:r>
    </w:p>
    <w:p w14:paraId="4653CF25" w14:textId="77777777" w:rsidR="001B2D35" w:rsidRDefault="00000000">
      <w:pPr>
        <w:spacing w:before="230" w:line="231" w:lineRule="exact"/>
        <w:jc w:val="both"/>
        <w:textAlignment w:val="baseline"/>
        <w:rPr>
          <w:rFonts w:ascii="Arial" w:eastAsia="Arial" w:hAnsi="Arial"/>
          <w:color w:val="000000"/>
          <w:sz w:val="20"/>
        </w:rPr>
      </w:pPr>
      <w:r>
        <w:rPr>
          <w:rFonts w:ascii="Arial" w:eastAsia="Arial" w:hAnsi="Arial"/>
          <w:color w:val="000000"/>
          <w:sz w:val="20"/>
        </w:rPr>
        <w:t>1.1.2 System Tests or operational tests may involve single items of Plant and Apparatus through to whole sections of the National Electricity Transmission System.</w:t>
      </w:r>
    </w:p>
    <w:p w14:paraId="4653CF26" w14:textId="77777777" w:rsidR="001B2D35" w:rsidRDefault="00000000">
      <w:pPr>
        <w:spacing w:before="225" w:line="231" w:lineRule="exact"/>
        <w:textAlignment w:val="baseline"/>
        <w:rPr>
          <w:rFonts w:ascii="Arial" w:eastAsia="Arial" w:hAnsi="Arial"/>
          <w:color w:val="000000"/>
          <w:spacing w:val="2"/>
          <w:sz w:val="20"/>
        </w:rPr>
      </w:pPr>
      <w:r>
        <w:rPr>
          <w:rFonts w:ascii="Arial" w:eastAsia="Arial" w:hAnsi="Arial"/>
          <w:color w:val="000000"/>
          <w:spacing w:val="2"/>
          <w:sz w:val="20"/>
        </w:rPr>
        <w:t>1.1.3 System Tests or operational tests may be proposed by The Company or the TO.</w:t>
      </w:r>
    </w:p>
    <w:p w14:paraId="4653CF27" w14:textId="77777777" w:rsidR="001B2D35" w:rsidRDefault="00000000">
      <w:pPr>
        <w:spacing w:before="229" w:line="231" w:lineRule="exact"/>
        <w:jc w:val="both"/>
        <w:textAlignment w:val="baseline"/>
        <w:rPr>
          <w:rFonts w:ascii="Arial" w:eastAsia="Arial" w:hAnsi="Arial"/>
          <w:color w:val="000000"/>
          <w:sz w:val="20"/>
        </w:rPr>
      </w:pPr>
      <w:r>
        <w:rPr>
          <w:rFonts w:ascii="Arial" w:eastAsia="Arial" w:hAnsi="Arial"/>
          <w:color w:val="000000"/>
          <w:sz w:val="20"/>
        </w:rPr>
        <w:t>1.1.4 This procedure describes the data exchange requirements between The Company and the TOs to facilitate planning and implementation of System Tests or operational tests.</w:t>
      </w:r>
    </w:p>
    <w:p w14:paraId="4653CF28" w14:textId="77777777" w:rsidR="001B2D35" w:rsidRDefault="00000000">
      <w:pPr>
        <w:spacing w:before="231" w:line="230" w:lineRule="exact"/>
        <w:jc w:val="both"/>
        <w:textAlignment w:val="baseline"/>
        <w:rPr>
          <w:rFonts w:ascii="Arial" w:eastAsia="Arial" w:hAnsi="Arial"/>
          <w:color w:val="000000"/>
          <w:sz w:val="20"/>
        </w:rPr>
      </w:pPr>
      <w:r>
        <w:rPr>
          <w:rFonts w:ascii="Arial" w:eastAsia="Arial" w:hAnsi="Arial"/>
          <w:color w:val="000000"/>
          <w:sz w:val="20"/>
        </w:rPr>
        <w:t>1.1.5 This procedure applies to The Company and each TO where, for the purpose of this document, the TOs are:</w:t>
      </w:r>
    </w:p>
    <w:p w14:paraId="4653CF29" w14:textId="77777777" w:rsidR="001B2D35" w:rsidRDefault="00000000">
      <w:pPr>
        <w:numPr>
          <w:ilvl w:val="0"/>
          <w:numId w:val="1"/>
        </w:numPr>
        <w:tabs>
          <w:tab w:val="clear" w:pos="360"/>
          <w:tab w:val="left" w:pos="1080"/>
        </w:tabs>
        <w:spacing w:before="224" w:line="245" w:lineRule="exact"/>
        <w:ind w:left="1080" w:hanging="360"/>
        <w:textAlignment w:val="baseline"/>
        <w:rPr>
          <w:rFonts w:ascii="Arial" w:eastAsia="Arial" w:hAnsi="Arial"/>
          <w:color w:val="000000"/>
          <w:spacing w:val="-2"/>
          <w:sz w:val="20"/>
        </w:rPr>
      </w:pPr>
      <w:r>
        <w:rPr>
          <w:rFonts w:ascii="Arial" w:eastAsia="Arial" w:hAnsi="Arial"/>
          <w:color w:val="000000"/>
          <w:spacing w:val="-2"/>
          <w:sz w:val="20"/>
        </w:rPr>
        <w:t>NGET;</w:t>
      </w:r>
    </w:p>
    <w:p w14:paraId="4653CF2A" w14:textId="77777777" w:rsidR="001B2D35" w:rsidRDefault="00000000">
      <w:pPr>
        <w:numPr>
          <w:ilvl w:val="0"/>
          <w:numId w:val="1"/>
        </w:numPr>
        <w:tabs>
          <w:tab w:val="clear" w:pos="360"/>
          <w:tab w:val="left" w:pos="1080"/>
        </w:tabs>
        <w:spacing w:line="243" w:lineRule="exact"/>
        <w:ind w:left="1080" w:hanging="360"/>
        <w:textAlignment w:val="baseline"/>
        <w:rPr>
          <w:rFonts w:ascii="Arial" w:eastAsia="Arial" w:hAnsi="Arial"/>
          <w:color w:val="000000"/>
          <w:spacing w:val="-2"/>
          <w:sz w:val="20"/>
        </w:rPr>
      </w:pPr>
      <w:r>
        <w:rPr>
          <w:rFonts w:ascii="Arial" w:eastAsia="Arial" w:hAnsi="Arial"/>
          <w:color w:val="000000"/>
          <w:spacing w:val="-2"/>
          <w:sz w:val="20"/>
        </w:rPr>
        <w:t>SPT;</w:t>
      </w:r>
    </w:p>
    <w:p w14:paraId="4653CF2B" w14:textId="0B51F4FE" w:rsidR="001B2D35" w:rsidRDefault="00000000">
      <w:pPr>
        <w:numPr>
          <w:ilvl w:val="0"/>
          <w:numId w:val="1"/>
        </w:numPr>
        <w:tabs>
          <w:tab w:val="clear" w:pos="360"/>
          <w:tab w:val="left" w:pos="1080"/>
        </w:tabs>
        <w:spacing w:line="245" w:lineRule="exact"/>
        <w:ind w:left="1080" w:hanging="360"/>
        <w:textAlignment w:val="baseline"/>
        <w:rPr>
          <w:rFonts w:ascii="Arial" w:eastAsia="Arial" w:hAnsi="Arial"/>
          <w:color w:val="000000"/>
          <w:sz w:val="20"/>
        </w:rPr>
      </w:pPr>
      <w:r>
        <w:rPr>
          <w:rFonts w:ascii="Arial" w:eastAsia="Arial" w:hAnsi="Arial"/>
          <w:color w:val="000000"/>
          <w:sz w:val="20"/>
        </w:rPr>
        <w:t>SHETL;</w:t>
      </w:r>
      <w:del w:id="1" w:author="Steve Baker [NESO]" w:date="2025-10-15T17:51:00Z" w16du:dateUtc="2025-10-15T16:51:00Z">
        <w:r w:rsidDel="00430896">
          <w:rPr>
            <w:rFonts w:ascii="Arial" w:eastAsia="Arial" w:hAnsi="Arial"/>
            <w:color w:val="000000"/>
            <w:sz w:val="20"/>
          </w:rPr>
          <w:delText>and</w:delText>
        </w:r>
      </w:del>
    </w:p>
    <w:p w14:paraId="4653CF2C" w14:textId="64E93E93" w:rsidR="001B2D35" w:rsidRDefault="00000000">
      <w:pPr>
        <w:numPr>
          <w:ilvl w:val="0"/>
          <w:numId w:val="1"/>
        </w:numPr>
        <w:tabs>
          <w:tab w:val="clear" w:pos="360"/>
          <w:tab w:val="left" w:pos="1080"/>
        </w:tabs>
        <w:spacing w:line="248" w:lineRule="exact"/>
        <w:ind w:left="1080" w:hanging="360"/>
        <w:textAlignment w:val="baseline"/>
        <w:rPr>
          <w:ins w:id="2" w:author="Steve Baker [NESO]" w:date="2025-10-15T17:49:00Z" w16du:dateUtc="2025-10-15T16:49:00Z"/>
          <w:rFonts w:ascii="Arial" w:eastAsia="Arial" w:hAnsi="Arial"/>
          <w:color w:val="000000"/>
          <w:sz w:val="20"/>
        </w:rPr>
      </w:pPr>
      <w:r>
        <w:rPr>
          <w:rFonts w:ascii="Arial" w:eastAsia="Arial" w:hAnsi="Arial"/>
          <w:color w:val="000000"/>
          <w:sz w:val="20"/>
        </w:rPr>
        <w:t xml:space="preserve">All Offshore Transmission Licence holders as appointed by </w:t>
      </w:r>
      <w:del w:id="3" w:author="Steve Baker [NESO]" w:date="2025-10-15T17:50:00Z" w16du:dateUtc="2025-10-15T16:50:00Z">
        <w:r w:rsidDel="002549F4">
          <w:rPr>
            <w:rFonts w:ascii="Arial" w:eastAsia="Arial" w:hAnsi="Arial"/>
            <w:color w:val="000000"/>
            <w:sz w:val="20"/>
          </w:rPr>
          <w:delText>OFGEM</w:delText>
        </w:r>
      </w:del>
      <w:ins w:id="4" w:author="Steve Baker [NESO]" w:date="2025-10-15T17:50:00Z" w16du:dateUtc="2025-10-15T16:50:00Z">
        <w:r w:rsidR="002549F4">
          <w:rPr>
            <w:rFonts w:ascii="Arial" w:eastAsia="Arial" w:hAnsi="Arial"/>
            <w:color w:val="000000"/>
            <w:sz w:val="20"/>
          </w:rPr>
          <w:t>Ofgem</w:t>
        </w:r>
      </w:ins>
      <w:ins w:id="5" w:author="Steve Baker [NESO]" w:date="2025-10-15T17:51:00Z" w16du:dateUtc="2025-10-15T16:51:00Z">
        <w:r w:rsidR="00430896">
          <w:rPr>
            <w:rFonts w:ascii="Arial" w:eastAsia="Arial" w:hAnsi="Arial"/>
            <w:color w:val="000000"/>
            <w:sz w:val="20"/>
          </w:rPr>
          <w:t>;</w:t>
        </w:r>
      </w:ins>
      <w:del w:id="6" w:author="Steve Baker [NESO]" w:date="2025-10-15T17:51:00Z" w16du:dateUtc="2025-10-15T16:51:00Z">
        <w:r w:rsidDel="00430896">
          <w:rPr>
            <w:rFonts w:ascii="Arial" w:eastAsia="Arial" w:hAnsi="Arial"/>
            <w:color w:val="000000"/>
            <w:sz w:val="20"/>
          </w:rPr>
          <w:delText>.</w:delText>
        </w:r>
      </w:del>
      <w:ins w:id="7" w:author="Steve Baker [NESO]" w:date="2025-10-15T17:51:00Z" w16du:dateUtc="2025-10-15T16:51:00Z">
        <w:r w:rsidR="00430896" w:rsidRPr="00430896">
          <w:rPr>
            <w:rFonts w:ascii="Arial" w:eastAsia="Arial" w:hAnsi="Arial"/>
            <w:color w:val="000000"/>
            <w:sz w:val="20"/>
          </w:rPr>
          <w:t xml:space="preserve"> </w:t>
        </w:r>
        <w:r w:rsidR="00430896">
          <w:rPr>
            <w:rFonts w:ascii="Arial" w:eastAsia="Arial" w:hAnsi="Arial"/>
            <w:color w:val="000000"/>
            <w:sz w:val="20"/>
          </w:rPr>
          <w:t>and</w:t>
        </w:r>
      </w:ins>
    </w:p>
    <w:p w14:paraId="5AA28748" w14:textId="0B0A2A6A" w:rsidR="002549F4" w:rsidRPr="00D26EB5" w:rsidRDefault="002549F4" w:rsidP="00D26EB5">
      <w:pPr>
        <w:numPr>
          <w:ilvl w:val="0"/>
          <w:numId w:val="1"/>
        </w:numPr>
        <w:tabs>
          <w:tab w:val="clear" w:pos="360"/>
          <w:tab w:val="left" w:pos="1080"/>
        </w:tabs>
        <w:spacing w:line="248" w:lineRule="exact"/>
        <w:ind w:left="1080" w:hanging="360"/>
        <w:textAlignment w:val="baseline"/>
        <w:rPr>
          <w:rFonts w:ascii="Arial" w:eastAsia="Arial" w:hAnsi="Arial"/>
          <w:color w:val="000000"/>
          <w:sz w:val="20"/>
        </w:rPr>
      </w:pPr>
      <w:ins w:id="8" w:author="Steve Baker [NESO]" w:date="2025-10-15T17:49:00Z" w16du:dateUtc="2025-10-15T16:49:00Z">
        <w:r>
          <w:rPr>
            <w:rFonts w:ascii="Arial" w:eastAsia="Arial" w:hAnsi="Arial"/>
            <w:color w:val="000000"/>
            <w:sz w:val="20"/>
          </w:rPr>
          <w:t xml:space="preserve">All </w:t>
        </w:r>
      </w:ins>
      <w:ins w:id="9" w:author="Steve Baker [NESO]" w:date="2025-10-15T17:50:00Z" w16du:dateUtc="2025-10-15T16:50:00Z">
        <w:r>
          <w:rPr>
            <w:rFonts w:ascii="Arial" w:eastAsia="Arial" w:hAnsi="Arial"/>
            <w:color w:val="000000"/>
            <w:sz w:val="20"/>
          </w:rPr>
          <w:t>Competitively Appointed</w:t>
        </w:r>
      </w:ins>
      <w:ins w:id="10" w:author="Steve Baker [NESO]" w:date="2025-10-15T17:49:00Z" w16du:dateUtc="2025-10-15T16:49:00Z">
        <w:r>
          <w:rPr>
            <w:rFonts w:ascii="Arial" w:eastAsia="Arial" w:hAnsi="Arial"/>
            <w:color w:val="000000"/>
            <w:sz w:val="20"/>
          </w:rPr>
          <w:t xml:space="preserve"> Transmission Licence holders as appointed by </w:t>
        </w:r>
      </w:ins>
      <w:ins w:id="11" w:author="Steve Baker [NESO]" w:date="2025-10-15T17:50:00Z" w16du:dateUtc="2025-10-15T16:50:00Z">
        <w:r>
          <w:rPr>
            <w:rFonts w:ascii="Arial" w:eastAsia="Arial" w:hAnsi="Arial"/>
            <w:color w:val="000000"/>
            <w:sz w:val="20"/>
          </w:rPr>
          <w:t>Ofgem</w:t>
        </w:r>
      </w:ins>
      <w:ins w:id="12" w:author="Steve Baker [NESO]" w:date="2025-10-15T17:49:00Z" w16du:dateUtc="2025-10-15T16:49:00Z">
        <w:r>
          <w:rPr>
            <w:rFonts w:ascii="Arial" w:eastAsia="Arial" w:hAnsi="Arial"/>
            <w:color w:val="000000"/>
            <w:sz w:val="20"/>
          </w:rPr>
          <w:t>.</w:t>
        </w:r>
      </w:ins>
    </w:p>
    <w:p w14:paraId="4653CF2D" w14:textId="77777777" w:rsidR="001B2D35" w:rsidRDefault="00000000">
      <w:pPr>
        <w:spacing w:before="226" w:line="230" w:lineRule="exact"/>
        <w:ind w:left="720" w:hanging="720"/>
        <w:jc w:val="both"/>
        <w:textAlignment w:val="baseline"/>
        <w:rPr>
          <w:rFonts w:ascii="Arial" w:eastAsia="Arial" w:hAnsi="Arial"/>
          <w:color w:val="000000"/>
          <w:sz w:val="20"/>
        </w:rPr>
      </w:pPr>
      <w:r>
        <w:rPr>
          <w:rFonts w:ascii="Arial" w:eastAsia="Arial" w:hAnsi="Arial"/>
          <w:color w:val="000000"/>
          <w:sz w:val="20"/>
        </w:rPr>
        <w:t>In the event that specific conditions or exceptions are made in the document relating to an Onshore TO or Offshore TO these will be prefixed appropriately.</w:t>
      </w:r>
    </w:p>
    <w:p w14:paraId="4653CF2E" w14:textId="77777777" w:rsidR="001B2D35" w:rsidRDefault="00000000">
      <w:pPr>
        <w:tabs>
          <w:tab w:val="left" w:pos="864"/>
        </w:tabs>
        <w:spacing w:before="281" w:line="273" w:lineRule="exact"/>
        <w:textAlignment w:val="baseline"/>
        <w:rPr>
          <w:rFonts w:ascii="Arial" w:eastAsia="Arial" w:hAnsi="Arial"/>
          <w:b/>
          <w:color w:val="000000"/>
          <w:spacing w:val="-1"/>
          <w:sz w:val="24"/>
        </w:rPr>
      </w:pPr>
      <w:r>
        <w:rPr>
          <w:rFonts w:ascii="Arial" w:eastAsia="Arial" w:hAnsi="Arial"/>
          <w:b/>
          <w:color w:val="000000"/>
          <w:spacing w:val="-1"/>
          <w:sz w:val="24"/>
        </w:rPr>
        <w:t>1.2</w:t>
      </w:r>
      <w:r>
        <w:rPr>
          <w:rFonts w:ascii="Arial" w:eastAsia="Arial" w:hAnsi="Arial"/>
          <w:b/>
          <w:color w:val="000000"/>
          <w:spacing w:val="-1"/>
          <w:sz w:val="24"/>
        </w:rPr>
        <w:tab/>
        <w:t>Objectives</w:t>
      </w:r>
    </w:p>
    <w:p w14:paraId="4653CF2F" w14:textId="77777777" w:rsidR="001B2D35" w:rsidRDefault="00000000">
      <w:pPr>
        <w:tabs>
          <w:tab w:val="left" w:pos="720"/>
        </w:tabs>
        <w:spacing w:before="228" w:line="231" w:lineRule="exact"/>
        <w:textAlignment w:val="baseline"/>
        <w:rPr>
          <w:rFonts w:ascii="Arial" w:eastAsia="Arial" w:hAnsi="Arial"/>
          <w:color w:val="000000"/>
          <w:sz w:val="20"/>
        </w:rPr>
      </w:pPr>
      <w:r>
        <w:rPr>
          <w:rFonts w:ascii="Arial" w:eastAsia="Arial" w:hAnsi="Arial"/>
          <w:color w:val="000000"/>
          <w:sz w:val="20"/>
        </w:rPr>
        <w:t>1.2.1</w:t>
      </w:r>
      <w:r>
        <w:rPr>
          <w:rFonts w:ascii="Arial" w:eastAsia="Arial" w:hAnsi="Arial"/>
          <w:color w:val="000000"/>
          <w:sz w:val="20"/>
        </w:rPr>
        <w:tab/>
        <w:t>This procedure specifies the following:</w:t>
      </w:r>
    </w:p>
    <w:p w14:paraId="4653CF30" w14:textId="77777777" w:rsidR="001B2D35" w:rsidRDefault="00000000">
      <w:pPr>
        <w:numPr>
          <w:ilvl w:val="0"/>
          <w:numId w:val="1"/>
        </w:numPr>
        <w:tabs>
          <w:tab w:val="clear" w:pos="360"/>
          <w:tab w:val="left" w:pos="1080"/>
        </w:tabs>
        <w:spacing w:before="271" w:line="228" w:lineRule="exact"/>
        <w:ind w:left="1080" w:hanging="360"/>
        <w:jc w:val="both"/>
        <w:textAlignment w:val="baseline"/>
        <w:rPr>
          <w:rFonts w:ascii="Arial" w:eastAsia="Arial" w:hAnsi="Arial"/>
          <w:color w:val="000000"/>
          <w:sz w:val="20"/>
        </w:rPr>
      </w:pPr>
      <w:r>
        <w:rPr>
          <w:rFonts w:ascii="Arial" w:eastAsia="Arial" w:hAnsi="Arial"/>
          <w:color w:val="000000"/>
          <w:sz w:val="20"/>
        </w:rPr>
        <w:t>the responsibilities of The Company and the TO in relation to System Tests or operational tests, including System Restoration Tests, Power Island tests and the facilitation of Distribution Restoration Zone tests undertaken by Network Operators;</w:t>
      </w:r>
    </w:p>
    <w:p w14:paraId="4653CF31" w14:textId="77777777" w:rsidR="001B2D35" w:rsidRDefault="00000000">
      <w:pPr>
        <w:numPr>
          <w:ilvl w:val="0"/>
          <w:numId w:val="1"/>
        </w:numPr>
        <w:tabs>
          <w:tab w:val="clear" w:pos="360"/>
          <w:tab w:val="left" w:pos="1080"/>
        </w:tabs>
        <w:spacing w:before="15" w:line="228" w:lineRule="exact"/>
        <w:ind w:left="1080" w:hanging="360"/>
        <w:jc w:val="both"/>
        <w:textAlignment w:val="baseline"/>
        <w:rPr>
          <w:rFonts w:ascii="Arial" w:eastAsia="Arial" w:hAnsi="Arial"/>
          <w:color w:val="000000"/>
          <w:sz w:val="20"/>
        </w:rPr>
      </w:pPr>
      <w:r>
        <w:rPr>
          <w:rFonts w:ascii="Arial" w:eastAsia="Arial" w:hAnsi="Arial"/>
          <w:color w:val="000000"/>
          <w:sz w:val="20"/>
        </w:rPr>
        <w:t>the requirements for exchange of information across The Company - TO interface in relation to these Tests; and</w:t>
      </w:r>
    </w:p>
    <w:p w14:paraId="4653CF32" w14:textId="77777777" w:rsidR="001B2D35" w:rsidRDefault="00000000">
      <w:pPr>
        <w:numPr>
          <w:ilvl w:val="0"/>
          <w:numId w:val="1"/>
        </w:numPr>
        <w:tabs>
          <w:tab w:val="clear" w:pos="360"/>
          <w:tab w:val="left" w:pos="1080"/>
        </w:tabs>
        <w:spacing w:line="248" w:lineRule="exact"/>
        <w:ind w:left="1080" w:hanging="360"/>
        <w:jc w:val="both"/>
        <w:textAlignment w:val="baseline"/>
        <w:rPr>
          <w:rFonts w:ascii="Arial" w:eastAsia="Arial" w:hAnsi="Arial"/>
          <w:color w:val="000000"/>
          <w:sz w:val="20"/>
        </w:rPr>
      </w:pPr>
      <w:r>
        <w:rPr>
          <w:rFonts w:ascii="Arial" w:eastAsia="Arial" w:hAnsi="Arial"/>
          <w:color w:val="000000"/>
          <w:sz w:val="20"/>
        </w:rPr>
        <w:t>the means of communication to be used across The Company - TO interface.</w:t>
      </w:r>
    </w:p>
    <w:p w14:paraId="4653CF33" w14:textId="77777777" w:rsidR="001B2D35" w:rsidRDefault="00000000">
      <w:pPr>
        <w:spacing w:before="235" w:line="226" w:lineRule="exact"/>
        <w:ind w:left="720" w:hanging="720"/>
        <w:jc w:val="both"/>
        <w:textAlignment w:val="baseline"/>
        <w:rPr>
          <w:rFonts w:ascii="Arial" w:eastAsia="Arial" w:hAnsi="Arial"/>
          <w:color w:val="000000"/>
          <w:sz w:val="20"/>
        </w:rPr>
      </w:pPr>
      <w:r>
        <w:rPr>
          <w:rFonts w:ascii="Arial" w:eastAsia="Arial" w:hAnsi="Arial"/>
          <w:color w:val="000000"/>
          <w:sz w:val="20"/>
        </w:rPr>
        <w:t>1.2.2 This procedure is designed to enable the Parties to discharge their responsibilities under the STC and to ensure that responsibilities are clear.</w:t>
      </w:r>
    </w:p>
    <w:p w14:paraId="4653CF34" w14:textId="77777777" w:rsidR="001B2D35" w:rsidRDefault="00000000">
      <w:pPr>
        <w:tabs>
          <w:tab w:val="left" w:pos="864"/>
        </w:tabs>
        <w:spacing w:before="259" w:line="323" w:lineRule="exact"/>
        <w:textAlignment w:val="baseline"/>
        <w:rPr>
          <w:rFonts w:ascii="Arial" w:eastAsia="Arial" w:hAnsi="Arial"/>
          <w:b/>
          <w:color w:val="000000"/>
          <w:spacing w:val="-1"/>
          <w:sz w:val="28"/>
        </w:rPr>
      </w:pPr>
      <w:r>
        <w:rPr>
          <w:rFonts w:ascii="Arial" w:eastAsia="Arial" w:hAnsi="Arial"/>
          <w:b/>
          <w:color w:val="000000"/>
          <w:spacing w:val="-1"/>
          <w:sz w:val="28"/>
        </w:rPr>
        <w:t>2</w:t>
      </w:r>
      <w:r>
        <w:rPr>
          <w:rFonts w:ascii="Arial" w:eastAsia="Arial" w:hAnsi="Arial"/>
          <w:b/>
          <w:color w:val="000000"/>
          <w:spacing w:val="-1"/>
          <w:sz w:val="28"/>
        </w:rPr>
        <w:tab/>
        <w:t>Key Definitions</w:t>
      </w:r>
    </w:p>
    <w:p w14:paraId="4653CF35" w14:textId="77777777" w:rsidR="001B2D35" w:rsidRDefault="00000000">
      <w:pPr>
        <w:tabs>
          <w:tab w:val="left" w:pos="864"/>
        </w:tabs>
        <w:spacing w:before="227" w:line="276" w:lineRule="exact"/>
        <w:textAlignment w:val="baseline"/>
        <w:rPr>
          <w:rFonts w:ascii="Arial" w:eastAsia="Arial" w:hAnsi="Arial"/>
          <w:b/>
          <w:i/>
          <w:color w:val="000000"/>
          <w:sz w:val="24"/>
        </w:rPr>
      </w:pPr>
      <w:r>
        <w:rPr>
          <w:rFonts w:ascii="Arial" w:eastAsia="Arial" w:hAnsi="Arial"/>
          <w:b/>
          <w:i/>
          <w:color w:val="000000"/>
          <w:sz w:val="24"/>
        </w:rPr>
        <w:t>2.1</w:t>
      </w:r>
      <w:r>
        <w:rPr>
          <w:rFonts w:ascii="Arial" w:eastAsia="Arial" w:hAnsi="Arial"/>
          <w:b/>
          <w:i/>
          <w:color w:val="000000"/>
          <w:sz w:val="24"/>
        </w:rPr>
        <w:tab/>
        <w:t>For the purposes of STCP 08-3:</w:t>
      </w:r>
    </w:p>
    <w:p w14:paraId="4653CF36" w14:textId="77777777" w:rsidR="001B2D35" w:rsidRDefault="00000000">
      <w:pPr>
        <w:spacing w:before="234" w:line="226"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2.1.1 </w:t>
      </w:r>
      <w:r>
        <w:rPr>
          <w:rFonts w:ascii="Arial" w:eastAsia="Arial" w:hAnsi="Arial"/>
          <w:b/>
          <w:color w:val="000000"/>
          <w:sz w:val="20"/>
        </w:rPr>
        <w:t xml:space="preserve">Operational Effect </w:t>
      </w:r>
      <w:r>
        <w:rPr>
          <w:rFonts w:ascii="Arial" w:eastAsia="Arial" w:hAnsi="Arial"/>
          <w:color w:val="000000"/>
          <w:sz w:val="20"/>
        </w:rPr>
        <w:t>is as defined in the Grid Code as at the Code Effective Date and for purposes of this STCP only, not as defined in the STC.</w:t>
      </w:r>
    </w:p>
    <w:p w14:paraId="4653CF37" w14:textId="77777777" w:rsidR="001B2D35" w:rsidRDefault="001B2D35">
      <w:pPr>
        <w:sectPr w:rsidR="001B2D35">
          <w:pgSz w:w="11909" w:h="16838"/>
          <w:pgMar w:top="720" w:right="1411" w:bottom="548" w:left="1796" w:header="720" w:footer="720" w:gutter="0"/>
          <w:cols w:space="720"/>
        </w:sectPr>
      </w:pPr>
    </w:p>
    <w:p w14:paraId="4653CF38" w14:textId="77777777" w:rsidR="001B2D35" w:rsidRDefault="00000000">
      <w:pPr>
        <w:spacing w:line="292" w:lineRule="exact"/>
        <w:ind w:right="4320"/>
        <w:textAlignment w:val="baseline"/>
        <w:rPr>
          <w:rFonts w:ascii="Arial" w:eastAsia="Arial" w:hAnsi="Arial"/>
          <w:color w:val="000000"/>
          <w:sz w:val="20"/>
        </w:rPr>
      </w:pPr>
      <w:r>
        <w:lastRenderedPageBreak/>
        <w:pict w14:anchorId="4653CFDF">
          <v:shape id="_x0000_s1116" type="#_x0000_t202" style="position:absolute;margin-left:279.6pt;margin-top:794.7pt;width:55.7pt;height:11.65pt;z-index:-251703808;mso-wrap-distance-left:0;mso-wrap-distance-right:0;mso-position-horizontal-relative:page;mso-position-vertical-relative:page" filled="f" stroked="f">
            <v:textbox inset="0,0,0,0">
              <w:txbxContent>
                <w:p w14:paraId="4653D03C"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3 of 12</w:t>
                  </w:r>
                </w:p>
              </w:txbxContent>
            </v:textbox>
            <w10:wrap type="square" anchorx="page" anchory="page"/>
          </v:shape>
        </w:pict>
      </w:r>
      <w:r>
        <w:rPr>
          <w:rFonts w:ascii="Arial" w:eastAsia="Arial" w:hAnsi="Arial"/>
          <w:color w:val="000000"/>
          <w:sz w:val="20"/>
        </w:rPr>
        <w:t>STCP08-3 - Operational Tests and System Tests Issue 007 – 04 March 2024</w:t>
      </w:r>
    </w:p>
    <w:p w14:paraId="4653CF39" w14:textId="77777777" w:rsidR="001B2D35" w:rsidRDefault="00000000">
      <w:pPr>
        <w:spacing w:before="229" w:line="235" w:lineRule="exact"/>
        <w:textAlignment w:val="baseline"/>
        <w:rPr>
          <w:rFonts w:ascii="Arial" w:eastAsia="Arial" w:hAnsi="Arial"/>
          <w:color w:val="000000"/>
          <w:spacing w:val="3"/>
          <w:sz w:val="20"/>
        </w:rPr>
      </w:pPr>
      <w:r>
        <w:rPr>
          <w:rFonts w:ascii="Arial" w:eastAsia="Arial" w:hAnsi="Arial"/>
          <w:color w:val="000000"/>
          <w:spacing w:val="3"/>
          <w:sz w:val="20"/>
        </w:rPr>
        <w:t xml:space="preserve">2.1.2 </w:t>
      </w:r>
      <w:r>
        <w:rPr>
          <w:rFonts w:ascii="Arial" w:eastAsia="Arial" w:hAnsi="Arial"/>
          <w:b/>
          <w:color w:val="000000"/>
          <w:spacing w:val="3"/>
          <w:sz w:val="20"/>
        </w:rPr>
        <w:t xml:space="preserve">Tests Proposer </w:t>
      </w:r>
      <w:r>
        <w:rPr>
          <w:rFonts w:ascii="Arial" w:eastAsia="Arial" w:hAnsi="Arial"/>
          <w:color w:val="000000"/>
          <w:spacing w:val="3"/>
          <w:sz w:val="20"/>
        </w:rPr>
        <w:t>means the Party proposing Tests.</w:t>
      </w:r>
    </w:p>
    <w:p w14:paraId="4653CF3A" w14:textId="77777777" w:rsidR="001B2D35" w:rsidRDefault="00000000">
      <w:pPr>
        <w:spacing w:before="228"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2.1.3 </w:t>
      </w:r>
      <w:r>
        <w:rPr>
          <w:rFonts w:ascii="Arial" w:eastAsia="Arial" w:hAnsi="Arial"/>
          <w:b/>
          <w:color w:val="000000"/>
          <w:sz w:val="20"/>
        </w:rPr>
        <w:t xml:space="preserve">Tests Proposal </w:t>
      </w:r>
      <w:r>
        <w:rPr>
          <w:rFonts w:ascii="Arial" w:eastAsia="Arial" w:hAnsi="Arial"/>
          <w:color w:val="000000"/>
          <w:sz w:val="20"/>
        </w:rPr>
        <w:t>means an outline provided in writing of the actions proposed to be carried out as part of Tests involving Plant and Apparatus forming part of the National Electricity Transmission System.</w:t>
      </w:r>
    </w:p>
    <w:p w14:paraId="4653CF3B" w14:textId="77777777" w:rsidR="001B2D35" w:rsidRDefault="00000000">
      <w:pPr>
        <w:tabs>
          <w:tab w:val="left" w:pos="864"/>
        </w:tabs>
        <w:spacing w:before="460" w:line="319" w:lineRule="exact"/>
        <w:textAlignment w:val="baseline"/>
        <w:rPr>
          <w:rFonts w:ascii="Arial" w:eastAsia="Arial" w:hAnsi="Arial"/>
          <w:b/>
          <w:color w:val="000000"/>
          <w:spacing w:val="-2"/>
          <w:sz w:val="28"/>
        </w:rPr>
      </w:pPr>
      <w:r>
        <w:rPr>
          <w:rFonts w:ascii="Arial" w:eastAsia="Arial" w:hAnsi="Arial"/>
          <w:b/>
          <w:color w:val="000000"/>
          <w:spacing w:val="-2"/>
          <w:sz w:val="28"/>
        </w:rPr>
        <w:t>3</w:t>
      </w:r>
      <w:r>
        <w:rPr>
          <w:rFonts w:ascii="Arial" w:eastAsia="Arial" w:hAnsi="Arial"/>
          <w:b/>
          <w:color w:val="000000"/>
          <w:spacing w:val="-2"/>
          <w:sz w:val="28"/>
        </w:rPr>
        <w:tab/>
        <w:t>Process</w:t>
      </w:r>
    </w:p>
    <w:p w14:paraId="4653CF3C" w14:textId="77777777" w:rsidR="001B2D35" w:rsidRDefault="00000000">
      <w:pPr>
        <w:tabs>
          <w:tab w:val="left" w:pos="864"/>
        </w:tabs>
        <w:spacing w:before="260" w:line="276" w:lineRule="exact"/>
        <w:textAlignment w:val="baseline"/>
        <w:rPr>
          <w:rFonts w:ascii="Arial" w:eastAsia="Arial" w:hAnsi="Arial"/>
          <w:b/>
          <w:color w:val="000000"/>
          <w:spacing w:val="-2"/>
          <w:sz w:val="24"/>
        </w:rPr>
      </w:pPr>
      <w:r>
        <w:rPr>
          <w:rFonts w:ascii="Arial" w:eastAsia="Arial" w:hAnsi="Arial"/>
          <w:b/>
          <w:color w:val="000000"/>
          <w:spacing w:val="-2"/>
          <w:sz w:val="24"/>
        </w:rPr>
        <w:t>3.1</w:t>
      </w:r>
      <w:r>
        <w:rPr>
          <w:rFonts w:ascii="Arial" w:eastAsia="Arial" w:hAnsi="Arial"/>
          <w:b/>
          <w:color w:val="000000"/>
          <w:spacing w:val="-2"/>
          <w:sz w:val="24"/>
        </w:rPr>
        <w:tab/>
        <w:t>General</w:t>
      </w:r>
    </w:p>
    <w:p w14:paraId="4653CF3D" w14:textId="77777777" w:rsidR="001B2D35" w:rsidRDefault="00000000">
      <w:pPr>
        <w:spacing w:before="228" w:line="230" w:lineRule="exact"/>
        <w:ind w:left="720" w:hanging="720"/>
        <w:jc w:val="both"/>
        <w:textAlignment w:val="baseline"/>
        <w:rPr>
          <w:rFonts w:ascii="Arial" w:eastAsia="Arial" w:hAnsi="Arial"/>
          <w:color w:val="000000"/>
          <w:sz w:val="20"/>
        </w:rPr>
      </w:pPr>
      <w:r>
        <w:rPr>
          <w:rFonts w:ascii="Arial" w:eastAsia="Arial" w:hAnsi="Arial"/>
          <w:color w:val="000000"/>
          <w:sz w:val="20"/>
        </w:rPr>
        <w:t>3.1.1 All Tests shall be planned to ensure all Plant and Apparatus remains within the applicable capability limits specified by the asset owner and carried out such that there is minimal impact on the National Electricity Transmission System. All Outage requests for Tests shall be progressed in accordance with STCP 11-1 Outage Planning.</w:t>
      </w:r>
    </w:p>
    <w:p w14:paraId="4653CF3E" w14:textId="77777777" w:rsidR="001B2D35" w:rsidRDefault="00000000">
      <w:pPr>
        <w:spacing w:before="238" w:line="229" w:lineRule="exact"/>
        <w:ind w:left="720" w:hanging="720"/>
        <w:jc w:val="both"/>
        <w:textAlignment w:val="baseline"/>
        <w:rPr>
          <w:rFonts w:ascii="Arial" w:eastAsia="Arial" w:hAnsi="Arial"/>
          <w:color w:val="000000"/>
          <w:sz w:val="20"/>
        </w:rPr>
      </w:pPr>
      <w:r>
        <w:rPr>
          <w:rFonts w:ascii="Arial" w:eastAsia="Arial" w:hAnsi="Arial"/>
          <w:color w:val="000000"/>
          <w:sz w:val="20"/>
        </w:rPr>
        <w:t>3.1.2 System Restoration Tests may involve energisation of Plant to the National Electricity Transmission System or connection of Demand remote from the Anchor Plant or synchronisation of Top Up Restoration Plant. In the case of a Distribution Restoration Zone test which includes Transmission equipment, this would be initiated by the Network Operator and may involve one or more Restoration Contractors who own and operate plant connected to the Network Operator’s System. To facilitate these tests, the Network Operator will need to liaise with The Company in which case there may be occasions where The Company and the TO in coordination with the Network Operator configure the TO’s network to facilitate the Distribution Restoration Zone test.</w:t>
      </w:r>
    </w:p>
    <w:p w14:paraId="4653CF3F" w14:textId="77777777" w:rsidR="001B2D35" w:rsidRDefault="00000000">
      <w:pPr>
        <w:spacing w:before="231" w:line="230" w:lineRule="exact"/>
        <w:ind w:left="720" w:hanging="720"/>
        <w:jc w:val="both"/>
        <w:textAlignment w:val="baseline"/>
        <w:rPr>
          <w:rFonts w:ascii="Arial" w:eastAsia="Arial" w:hAnsi="Arial"/>
          <w:color w:val="000000"/>
          <w:sz w:val="20"/>
        </w:rPr>
      </w:pPr>
      <w:r>
        <w:rPr>
          <w:rFonts w:ascii="Arial" w:eastAsia="Arial" w:hAnsi="Arial"/>
          <w:color w:val="000000"/>
          <w:sz w:val="20"/>
        </w:rPr>
        <w:t>3.1.3 Operation of some Plant and Apparatus may be temporarily transferred to the TO by formal agreement between The Company and the TO as part of the Tests programme.</w:t>
      </w:r>
    </w:p>
    <w:p w14:paraId="4653CF40" w14:textId="77777777" w:rsidR="001B2D35" w:rsidRDefault="00000000">
      <w:pPr>
        <w:spacing w:before="230" w:line="230" w:lineRule="exact"/>
        <w:ind w:left="720" w:hanging="720"/>
        <w:jc w:val="both"/>
        <w:textAlignment w:val="baseline"/>
        <w:rPr>
          <w:rFonts w:ascii="Arial" w:eastAsia="Arial" w:hAnsi="Arial"/>
          <w:color w:val="000000"/>
          <w:spacing w:val="-3"/>
          <w:sz w:val="20"/>
        </w:rPr>
      </w:pPr>
      <w:r>
        <w:rPr>
          <w:rFonts w:ascii="Arial" w:eastAsia="Arial" w:hAnsi="Arial"/>
          <w:color w:val="000000"/>
          <w:spacing w:val="-3"/>
          <w:sz w:val="20"/>
        </w:rPr>
        <w:t>3.1.4 The Company shall be responsible for obtaining the agreement with a User for Tests to proceed. If The Company gives permission for the TO to act as the point of contact, the TO shall contact and advise the User that the TO has become the point of contact and that Tests shall commence shortly. The category of Tests (either minor or major) shall be agreed by the Parties involved as part of operational liaison. Major Tests are those considered sufficiently complex by a party to require a detailed Tests programme to be submitted in accordance with Section 3.2 below. Tests categorised as minor shall not require a detailed Tests programme to be submitted. Tests may include switching Plant out of service using Protection Apparatus. Tests relating to System Restoration would generally be completed in accordance with the relevant Restoration Plan as provided for in OC9.4.7.6.2 of the Grid Code and/or the general testing requirements of OC5.7 of the Grid Code.</w:t>
      </w:r>
    </w:p>
    <w:p w14:paraId="4653CF41" w14:textId="77777777" w:rsidR="001B2D35" w:rsidRDefault="00000000">
      <w:pPr>
        <w:spacing w:line="229" w:lineRule="exact"/>
        <w:ind w:left="720" w:hanging="720"/>
        <w:jc w:val="both"/>
        <w:textAlignment w:val="baseline"/>
        <w:rPr>
          <w:rFonts w:ascii="Arial" w:eastAsia="Arial" w:hAnsi="Arial"/>
          <w:color w:val="000000"/>
          <w:sz w:val="20"/>
        </w:rPr>
      </w:pPr>
      <w:r>
        <w:rPr>
          <w:rFonts w:ascii="Arial" w:eastAsia="Arial" w:hAnsi="Arial"/>
          <w:color w:val="000000"/>
          <w:sz w:val="20"/>
        </w:rPr>
        <w:t>3.1.5 From 31st December 2026 onwards, TO’s are required to confirm annually they comply with the applicable requirements of OC5.7 of the Grid Code. From 1st January 2024 until 31st December 2026, evidence to support the work TO’s are making as to how they will satisfy these requirements shall be provided by submitting Part III of DRC Schedule 16 of the Grid Code. From 31st December 2026, TO’s are required to comply with the requirements of Section C Part Three of the STC. This data shall be provided in accordance with STCP 12-1 annually during calendar week 24.</w:t>
      </w:r>
    </w:p>
    <w:p w14:paraId="4653CF42" w14:textId="77777777" w:rsidR="001B2D35" w:rsidRDefault="00000000">
      <w:pPr>
        <w:tabs>
          <w:tab w:val="left" w:pos="864"/>
        </w:tabs>
        <w:spacing w:before="712" w:line="276" w:lineRule="exact"/>
        <w:textAlignment w:val="baseline"/>
        <w:rPr>
          <w:rFonts w:ascii="Arial" w:eastAsia="Arial" w:hAnsi="Arial"/>
          <w:b/>
          <w:color w:val="000000"/>
          <w:sz w:val="24"/>
        </w:rPr>
      </w:pPr>
      <w:r>
        <w:rPr>
          <w:rFonts w:ascii="Arial" w:eastAsia="Arial" w:hAnsi="Arial"/>
          <w:b/>
          <w:color w:val="000000"/>
          <w:sz w:val="24"/>
        </w:rPr>
        <w:t>3.2</w:t>
      </w:r>
      <w:r>
        <w:rPr>
          <w:rFonts w:ascii="Arial" w:eastAsia="Arial" w:hAnsi="Arial"/>
          <w:b/>
          <w:color w:val="000000"/>
          <w:sz w:val="24"/>
        </w:rPr>
        <w:tab/>
        <w:t>Tests Procedure Preparation</w:t>
      </w:r>
    </w:p>
    <w:p w14:paraId="4653CF43" w14:textId="77777777" w:rsidR="001B2D35" w:rsidRDefault="00000000">
      <w:pPr>
        <w:spacing w:before="256" w:line="252" w:lineRule="exact"/>
        <w:textAlignment w:val="baseline"/>
        <w:rPr>
          <w:rFonts w:ascii="Arial" w:eastAsia="Arial" w:hAnsi="Arial"/>
          <w:b/>
          <w:color w:val="000000"/>
        </w:rPr>
      </w:pPr>
      <w:r>
        <w:rPr>
          <w:rFonts w:ascii="Arial" w:eastAsia="Arial" w:hAnsi="Arial"/>
          <w:b/>
          <w:color w:val="000000"/>
        </w:rPr>
        <w:t>Tests Proposal</w:t>
      </w:r>
    </w:p>
    <w:p w14:paraId="4653CF44" w14:textId="77777777" w:rsidR="001B2D35" w:rsidRDefault="00000000">
      <w:pPr>
        <w:tabs>
          <w:tab w:val="left" w:pos="720"/>
        </w:tabs>
        <w:spacing w:before="250" w:line="232" w:lineRule="exact"/>
        <w:textAlignment w:val="baseline"/>
        <w:rPr>
          <w:rFonts w:ascii="Arial" w:eastAsia="Arial" w:hAnsi="Arial"/>
          <w:color w:val="000000"/>
          <w:sz w:val="20"/>
        </w:rPr>
      </w:pPr>
      <w:r>
        <w:rPr>
          <w:rFonts w:ascii="Arial" w:eastAsia="Arial" w:hAnsi="Arial"/>
          <w:color w:val="000000"/>
          <w:sz w:val="20"/>
        </w:rPr>
        <w:t>3.2.1</w:t>
      </w:r>
      <w:r>
        <w:rPr>
          <w:rFonts w:ascii="Arial" w:eastAsia="Arial" w:hAnsi="Arial"/>
          <w:color w:val="000000"/>
          <w:sz w:val="20"/>
        </w:rPr>
        <w:tab/>
        <w:t>If the Tests Proposer is a TO, then the following provisions shall apply:</w:t>
      </w:r>
    </w:p>
    <w:p w14:paraId="4653CF45" w14:textId="77777777" w:rsidR="001B2D35" w:rsidRDefault="00000000">
      <w:pPr>
        <w:spacing w:before="229" w:line="231" w:lineRule="exact"/>
        <w:ind w:left="720" w:right="792" w:hanging="720"/>
        <w:textAlignment w:val="baseline"/>
        <w:rPr>
          <w:rFonts w:ascii="Arial" w:eastAsia="Arial" w:hAnsi="Arial"/>
          <w:color w:val="000000"/>
          <w:sz w:val="20"/>
        </w:rPr>
      </w:pPr>
      <w:r>
        <w:rPr>
          <w:rFonts w:ascii="Arial" w:eastAsia="Arial" w:hAnsi="Arial"/>
          <w:color w:val="000000"/>
          <w:sz w:val="20"/>
        </w:rPr>
        <w:t>3.2.1.1 The TO shall be responsible for providing the Tests Proposal to The Company in accordance with this procedure.</w:t>
      </w:r>
    </w:p>
    <w:p w14:paraId="4653CF46" w14:textId="77777777" w:rsidR="001B2D35" w:rsidRDefault="001B2D35">
      <w:pPr>
        <w:sectPr w:rsidR="001B2D35">
          <w:pgSz w:w="11909" w:h="16838"/>
          <w:pgMar w:top="720" w:right="1407" w:bottom="548" w:left="1800" w:header="720" w:footer="720" w:gutter="0"/>
          <w:cols w:space="720"/>
        </w:sectPr>
      </w:pPr>
    </w:p>
    <w:p w14:paraId="4653CF47" w14:textId="77777777" w:rsidR="001B2D35" w:rsidRDefault="00000000">
      <w:pPr>
        <w:spacing w:line="295" w:lineRule="exact"/>
        <w:ind w:right="4320"/>
        <w:textAlignment w:val="baseline"/>
        <w:rPr>
          <w:rFonts w:ascii="Arial" w:eastAsia="Arial" w:hAnsi="Arial"/>
          <w:color w:val="000000"/>
          <w:sz w:val="20"/>
        </w:rPr>
      </w:pPr>
      <w:r>
        <w:lastRenderedPageBreak/>
        <w:pict w14:anchorId="4653CFE0">
          <v:shape id="_x0000_s1115" type="#_x0000_t202" style="position:absolute;margin-left:279.6pt;margin-top:794.7pt;width:55.7pt;height:11.6pt;z-index:-251702784;mso-wrap-distance-left:0;mso-wrap-distance-right:0;mso-position-horizontal-relative:page;mso-position-vertical-relative:page" filled="f" stroked="f">
            <v:textbox inset="0,0,0,0">
              <w:txbxContent>
                <w:p w14:paraId="4653D03D"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4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48" w14:textId="77777777" w:rsidR="001B2D35" w:rsidRDefault="00000000">
      <w:pPr>
        <w:spacing w:before="227" w:line="230" w:lineRule="exact"/>
        <w:ind w:left="720" w:right="216" w:hanging="720"/>
        <w:textAlignment w:val="baseline"/>
        <w:rPr>
          <w:rFonts w:ascii="Arial" w:eastAsia="Arial" w:hAnsi="Arial"/>
          <w:color w:val="000000"/>
          <w:sz w:val="20"/>
        </w:rPr>
      </w:pPr>
      <w:r>
        <w:rPr>
          <w:rFonts w:ascii="Arial" w:eastAsia="Arial" w:hAnsi="Arial"/>
          <w:color w:val="000000"/>
          <w:sz w:val="20"/>
        </w:rPr>
        <w:t>3.2.1.2 The TO shall, as soon as reasonably practicable, submit a Tests Proposal to The Company. Where practicable, this Tests Proposal shall be submitted to The Company a minimum of 13 weeks prior to the date of the Tests. The TO shall endeavour to ensure sufficient detail is included in the Tests Proposal to allow the affected parties to assess the impact of the Tests on the National Electricity Transmission System and User Systems.</w:t>
      </w:r>
    </w:p>
    <w:p w14:paraId="4653CF49" w14:textId="77777777" w:rsidR="001B2D35" w:rsidRDefault="00000000">
      <w:pPr>
        <w:spacing w:before="232" w:line="230" w:lineRule="exact"/>
        <w:ind w:left="720" w:right="288" w:hanging="720"/>
        <w:textAlignment w:val="baseline"/>
        <w:rPr>
          <w:rFonts w:ascii="Arial" w:eastAsia="Arial" w:hAnsi="Arial"/>
          <w:color w:val="000000"/>
          <w:sz w:val="20"/>
        </w:rPr>
      </w:pPr>
      <w:r>
        <w:rPr>
          <w:rFonts w:ascii="Arial" w:eastAsia="Arial" w:hAnsi="Arial"/>
          <w:color w:val="000000"/>
          <w:sz w:val="20"/>
        </w:rPr>
        <w:t>3.2.1.3 The TO shall be responsible for change control of the Tests Proposal and shall issue a revised Tests Proposal to The Company, as soon as reasonably practicable. The Company shall be responsible for liaising with an affected User or affected TO accordingly.</w:t>
      </w:r>
    </w:p>
    <w:p w14:paraId="4653CF4A" w14:textId="77777777" w:rsidR="001B2D35" w:rsidRDefault="00000000">
      <w:pPr>
        <w:spacing w:before="226" w:line="230" w:lineRule="exact"/>
        <w:ind w:left="720" w:right="144" w:hanging="720"/>
        <w:textAlignment w:val="baseline"/>
        <w:rPr>
          <w:rFonts w:ascii="Arial" w:eastAsia="Arial" w:hAnsi="Arial"/>
          <w:color w:val="000000"/>
          <w:sz w:val="20"/>
        </w:rPr>
      </w:pPr>
      <w:r>
        <w:rPr>
          <w:rFonts w:ascii="Arial" w:eastAsia="Arial" w:hAnsi="Arial"/>
          <w:color w:val="000000"/>
          <w:sz w:val="20"/>
        </w:rPr>
        <w:t>3.2.1.4 The Company shall, as soon as reasonably practicable, provide to each affected User or other affected TO a copy of the Tests Proposal and all updates thereof.</w:t>
      </w:r>
    </w:p>
    <w:p w14:paraId="4653CF4B" w14:textId="77777777" w:rsidR="001B2D35" w:rsidRDefault="00000000">
      <w:pPr>
        <w:spacing w:before="232" w:line="230" w:lineRule="exact"/>
        <w:ind w:left="720" w:right="144" w:hanging="720"/>
        <w:textAlignment w:val="baseline"/>
        <w:rPr>
          <w:rFonts w:ascii="Arial" w:eastAsia="Arial" w:hAnsi="Arial"/>
          <w:color w:val="000000"/>
          <w:sz w:val="20"/>
        </w:rPr>
      </w:pPr>
      <w:r>
        <w:rPr>
          <w:rFonts w:ascii="Arial" w:eastAsia="Arial" w:hAnsi="Arial"/>
          <w:color w:val="000000"/>
          <w:sz w:val="20"/>
        </w:rPr>
        <w:t>3.2.1.5 The Company and the TO shall assess the implications and agree the category of the Tests as soon as reasonably practicable. The Company shall liaise with each affected User and/or affected TO and seek their agreement to the Tests Proposal and collate and co-ordinate their responses to the TO.</w:t>
      </w:r>
    </w:p>
    <w:p w14:paraId="4653CF4C" w14:textId="77777777" w:rsidR="001B2D35" w:rsidRDefault="00000000">
      <w:pPr>
        <w:spacing w:before="235" w:line="228" w:lineRule="exact"/>
        <w:ind w:left="720" w:right="72" w:hanging="720"/>
        <w:textAlignment w:val="baseline"/>
        <w:rPr>
          <w:rFonts w:ascii="Arial" w:eastAsia="Arial" w:hAnsi="Arial"/>
          <w:color w:val="000000"/>
          <w:sz w:val="20"/>
        </w:rPr>
      </w:pPr>
      <w:r>
        <w:rPr>
          <w:rFonts w:ascii="Arial" w:eastAsia="Arial" w:hAnsi="Arial"/>
          <w:color w:val="000000"/>
          <w:sz w:val="20"/>
        </w:rPr>
        <w:t>3.2.1.6 If the Tests Proposal is not acceptable to The Company, an affected User or affected TO, The Company shall refuse the Tests Proposal and shall immediately inform the TO. That TO may choose to revise and re-submit the Tests Proposal in accordance with this procedure or raise a dispute.</w:t>
      </w:r>
    </w:p>
    <w:p w14:paraId="4653CF4D" w14:textId="77777777" w:rsidR="001B2D35" w:rsidRDefault="00000000">
      <w:pPr>
        <w:spacing w:before="691" w:line="231" w:lineRule="exact"/>
        <w:textAlignment w:val="baseline"/>
        <w:rPr>
          <w:rFonts w:ascii="Arial" w:eastAsia="Arial" w:hAnsi="Arial"/>
          <w:color w:val="000000"/>
          <w:spacing w:val="2"/>
          <w:sz w:val="20"/>
        </w:rPr>
      </w:pPr>
      <w:r>
        <w:rPr>
          <w:rFonts w:ascii="Arial" w:eastAsia="Arial" w:hAnsi="Arial"/>
          <w:color w:val="000000"/>
          <w:spacing w:val="2"/>
          <w:sz w:val="20"/>
        </w:rPr>
        <w:t>3.2.2 If the Tests Proposer is The Company, then the following provisions shall apply:</w:t>
      </w:r>
    </w:p>
    <w:p w14:paraId="4653CF4E" w14:textId="77777777" w:rsidR="001B2D35" w:rsidRDefault="00000000">
      <w:pPr>
        <w:spacing w:before="237" w:line="229" w:lineRule="exact"/>
        <w:ind w:left="720" w:right="144" w:hanging="720"/>
        <w:textAlignment w:val="baseline"/>
        <w:rPr>
          <w:rFonts w:ascii="Arial" w:eastAsia="Arial" w:hAnsi="Arial"/>
          <w:color w:val="000000"/>
          <w:sz w:val="20"/>
        </w:rPr>
      </w:pPr>
      <w:r>
        <w:rPr>
          <w:rFonts w:ascii="Arial" w:eastAsia="Arial" w:hAnsi="Arial"/>
          <w:color w:val="000000"/>
          <w:sz w:val="20"/>
        </w:rPr>
        <w:t>3.2.2.1 The Company shall, as soon as reasonably practicable, submit a Tests Proposal to each affected TO and/ or affected User in accordance with this procedure. Where practicable, this Tests Proposal shall be submitted to the TO a minimum of 13 weeks prior to the date of the Tests. The Company shall endeavour to ensure sufficient detail is included in the Tests Proposal to allow the parties to assess the impact of the Tests Proposal on the TO assets and User Systems. In the case of a Distribution Restoration Zone test, The Company shall be the Tests Proposer and will coordinate the test with the Network Operator and each affected TO.</w:t>
      </w:r>
    </w:p>
    <w:p w14:paraId="4653CF4F" w14:textId="77777777" w:rsidR="001B2D35" w:rsidRDefault="00000000">
      <w:pPr>
        <w:spacing w:before="232" w:line="230" w:lineRule="exact"/>
        <w:ind w:left="720" w:hanging="720"/>
        <w:textAlignment w:val="baseline"/>
        <w:rPr>
          <w:rFonts w:ascii="Arial" w:eastAsia="Arial" w:hAnsi="Arial"/>
          <w:color w:val="000000"/>
          <w:sz w:val="20"/>
        </w:rPr>
      </w:pPr>
      <w:r>
        <w:rPr>
          <w:rFonts w:ascii="Arial" w:eastAsia="Arial" w:hAnsi="Arial"/>
          <w:color w:val="000000"/>
          <w:sz w:val="20"/>
        </w:rPr>
        <w:t>3.2.2.2 The Company shall be responsible for change control of the Tests Proposal and shall issue to each affected TO and/or affected User, as soon as reasonably practicable, a copy of the Tests Proposal and all updates thereof. The Company shall be responsible for liaising with each affected User or affected TO.</w:t>
      </w:r>
    </w:p>
    <w:p w14:paraId="4653CF50" w14:textId="77777777" w:rsidR="001B2D35" w:rsidRDefault="00000000">
      <w:pPr>
        <w:spacing w:before="232" w:line="228" w:lineRule="exact"/>
        <w:ind w:left="720" w:hanging="720"/>
        <w:textAlignment w:val="baseline"/>
        <w:rPr>
          <w:rFonts w:ascii="Arial" w:eastAsia="Arial" w:hAnsi="Arial"/>
          <w:color w:val="000000"/>
          <w:sz w:val="20"/>
        </w:rPr>
      </w:pPr>
      <w:r>
        <w:rPr>
          <w:rFonts w:ascii="Arial" w:eastAsia="Arial" w:hAnsi="Arial"/>
          <w:color w:val="000000"/>
          <w:sz w:val="20"/>
        </w:rPr>
        <w:t>3.2.2.3 The Company and each affected TO shall assess the implications and agree the category of the Tests as soon as reasonably practicable. The Company shall liaise with each affected User and/or affected TO and seek their agreement to the Tests Proposal.</w:t>
      </w:r>
    </w:p>
    <w:p w14:paraId="4653CF51" w14:textId="77777777" w:rsidR="001B2D35" w:rsidRDefault="00000000">
      <w:pPr>
        <w:spacing w:before="232" w:line="230" w:lineRule="exact"/>
        <w:ind w:left="720" w:right="72" w:hanging="720"/>
        <w:textAlignment w:val="baseline"/>
        <w:rPr>
          <w:rFonts w:ascii="Arial" w:eastAsia="Arial" w:hAnsi="Arial"/>
          <w:color w:val="000000"/>
          <w:sz w:val="20"/>
        </w:rPr>
      </w:pPr>
      <w:r>
        <w:rPr>
          <w:rFonts w:ascii="Arial" w:eastAsia="Arial" w:hAnsi="Arial"/>
          <w:color w:val="000000"/>
          <w:sz w:val="20"/>
        </w:rPr>
        <w:t>3.2.2.4 If the Tests Proposal is not acceptable to an affected User or affected TO, The Company may choose to revise and re-submit the Tests Proposal to each affected TO and/or affected User in accordance with this procedure or raise a dispute.</w:t>
      </w:r>
    </w:p>
    <w:p w14:paraId="4653CF52" w14:textId="77777777" w:rsidR="001B2D35" w:rsidRDefault="00000000">
      <w:pPr>
        <w:spacing w:before="256" w:line="252" w:lineRule="exact"/>
        <w:textAlignment w:val="baseline"/>
        <w:rPr>
          <w:rFonts w:ascii="Arial" w:eastAsia="Arial" w:hAnsi="Arial"/>
          <w:b/>
          <w:color w:val="000000"/>
        </w:rPr>
      </w:pPr>
      <w:r>
        <w:rPr>
          <w:rFonts w:ascii="Arial" w:eastAsia="Arial" w:hAnsi="Arial"/>
          <w:b/>
          <w:color w:val="000000"/>
        </w:rPr>
        <w:t>Detailed Tests Programme</w:t>
      </w:r>
    </w:p>
    <w:p w14:paraId="4653CF53" w14:textId="77777777" w:rsidR="001B2D35" w:rsidRDefault="00000000">
      <w:pPr>
        <w:spacing w:before="250" w:line="231" w:lineRule="exact"/>
        <w:textAlignment w:val="baseline"/>
        <w:rPr>
          <w:rFonts w:ascii="Arial" w:eastAsia="Arial" w:hAnsi="Arial"/>
          <w:color w:val="000000"/>
          <w:spacing w:val="2"/>
          <w:sz w:val="20"/>
        </w:rPr>
      </w:pPr>
      <w:r>
        <w:rPr>
          <w:rFonts w:ascii="Arial" w:eastAsia="Arial" w:hAnsi="Arial"/>
          <w:color w:val="000000"/>
          <w:spacing w:val="2"/>
          <w:sz w:val="20"/>
        </w:rPr>
        <w:t>3.2.3 If the Tests Proposer is a TO, then the following provisions shall apply:</w:t>
      </w:r>
    </w:p>
    <w:p w14:paraId="4653CF54" w14:textId="77777777" w:rsidR="001B2D35" w:rsidRDefault="00000000">
      <w:pPr>
        <w:spacing w:before="231" w:line="230" w:lineRule="exact"/>
        <w:ind w:left="720" w:right="288" w:hanging="720"/>
        <w:textAlignment w:val="baseline"/>
        <w:rPr>
          <w:rFonts w:ascii="Arial" w:eastAsia="Arial" w:hAnsi="Arial"/>
          <w:color w:val="000000"/>
          <w:spacing w:val="-1"/>
          <w:sz w:val="20"/>
        </w:rPr>
      </w:pPr>
      <w:r>
        <w:rPr>
          <w:rFonts w:ascii="Arial" w:eastAsia="Arial" w:hAnsi="Arial"/>
          <w:color w:val="000000"/>
          <w:spacing w:val="-1"/>
          <w:sz w:val="20"/>
        </w:rPr>
        <w:t>3.2.3.1 As soon as practical after agreement to the Tests Proposal, the TO shall provide an Outage request to The Company detailing the Plant and Apparatus involved in accordance with STCP 11-1 Outage Planning and STCP 11-2 Outage Data Exchange.</w:t>
      </w:r>
    </w:p>
    <w:p w14:paraId="4653CF55" w14:textId="77777777" w:rsidR="001B2D35" w:rsidRDefault="001B2D35">
      <w:pPr>
        <w:sectPr w:rsidR="001B2D35">
          <w:pgSz w:w="11909" w:h="16838"/>
          <w:pgMar w:top="720" w:right="1428" w:bottom="548" w:left="1779" w:header="720" w:footer="720" w:gutter="0"/>
          <w:cols w:space="720"/>
        </w:sectPr>
      </w:pPr>
    </w:p>
    <w:p w14:paraId="4653CF56" w14:textId="77777777" w:rsidR="001B2D35" w:rsidRDefault="00000000">
      <w:pPr>
        <w:spacing w:line="295" w:lineRule="exact"/>
        <w:ind w:right="4320"/>
        <w:textAlignment w:val="baseline"/>
        <w:rPr>
          <w:rFonts w:ascii="Arial" w:eastAsia="Arial" w:hAnsi="Arial"/>
          <w:color w:val="000000"/>
          <w:sz w:val="20"/>
        </w:rPr>
      </w:pPr>
      <w:r>
        <w:lastRenderedPageBreak/>
        <w:pict w14:anchorId="4653CFE1">
          <v:shape id="_x0000_s1114" type="#_x0000_t202" style="position:absolute;margin-left:279.6pt;margin-top:794.7pt;width:55.7pt;height:11.65pt;z-index:-251701760;mso-wrap-distance-left:0;mso-wrap-distance-right:0;mso-position-horizontal-relative:page;mso-position-vertical-relative:page" filled="f" stroked="f">
            <v:textbox inset="0,0,0,0">
              <w:txbxContent>
                <w:p w14:paraId="4653D03E"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5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57" w14:textId="77777777" w:rsidR="001B2D35" w:rsidRDefault="00000000">
      <w:pPr>
        <w:spacing w:before="226" w:line="230" w:lineRule="exact"/>
        <w:ind w:left="720" w:right="72" w:hanging="720"/>
        <w:textAlignment w:val="baseline"/>
        <w:rPr>
          <w:rFonts w:ascii="Arial" w:eastAsia="Arial" w:hAnsi="Arial"/>
          <w:color w:val="000000"/>
          <w:sz w:val="20"/>
        </w:rPr>
      </w:pPr>
      <w:r>
        <w:rPr>
          <w:rFonts w:ascii="Arial" w:eastAsia="Arial" w:hAnsi="Arial"/>
          <w:color w:val="000000"/>
          <w:sz w:val="20"/>
        </w:rPr>
        <w:t>3.2.3.2 The TO will provide, as soon as reasonably practicable, a draft Tests programme, taking account of any asset related issues, to a level of detail including, but not limited to, the content shown in Appendix B.</w:t>
      </w:r>
    </w:p>
    <w:p w14:paraId="4653CF58" w14:textId="77777777" w:rsidR="001B2D35" w:rsidRDefault="00000000">
      <w:pPr>
        <w:spacing w:before="232" w:line="230" w:lineRule="exact"/>
        <w:ind w:left="720" w:right="72" w:hanging="720"/>
        <w:textAlignment w:val="baseline"/>
        <w:rPr>
          <w:rFonts w:ascii="Arial" w:eastAsia="Arial" w:hAnsi="Arial"/>
          <w:color w:val="000000"/>
          <w:sz w:val="20"/>
        </w:rPr>
      </w:pPr>
      <w:r>
        <w:rPr>
          <w:rFonts w:ascii="Arial" w:eastAsia="Arial" w:hAnsi="Arial"/>
          <w:color w:val="000000"/>
          <w:sz w:val="20"/>
        </w:rPr>
        <w:t>3.2.3.3 The TO shall be responsible for change control of the draft Tests programme and shall issue, as soon as reasonably practicable, revised draft Tests programmes, where appropriate, to The Company. The Company shall be responsible for liaising with the TO, any affected User and/or affected TO.</w:t>
      </w:r>
    </w:p>
    <w:p w14:paraId="4653CF59" w14:textId="77777777" w:rsidR="001B2D35" w:rsidRDefault="00000000">
      <w:pPr>
        <w:spacing w:before="230" w:line="231" w:lineRule="exact"/>
        <w:ind w:left="720" w:right="216" w:hanging="720"/>
        <w:textAlignment w:val="baseline"/>
        <w:rPr>
          <w:rFonts w:ascii="Arial" w:eastAsia="Arial" w:hAnsi="Arial"/>
          <w:color w:val="000000"/>
          <w:sz w:val="20"/>
        </w:rPr>
      </w:pPr>
      <w:r>
        <w:rPr>
          <w:rFonts w:ascii="Arial" w:eastAsia="Arial" w:hAnsi="Arial"/>
          <w:color w:val="000000"/>
          <w:sz w:val="20"/>
        </w:rPr>
        <w:t>3.2.3.4 The Company shall provide to each affected User and/or affected TO a copy of the draft Tests Programme and all updates thereof.</w:t>
      </w:r>
    </w:p>
    <w:p w14:paraId="4653CF5A" w14:textId="77777777" w:rsidR="001B2D35" w:rsidRDefault="00000000">
      <w:pPr>
        <w:spacing w:before="226" w:line="230" w:lineRule="exact"/>
        <w:ind w:left="720" w:right="216" w:hanging="720"/>
        <w:textAlignment w:val="baseline"/>
        <w:rPr>
          <w:rFonts w:ascii="Arial" w:eastAsia="Arial" w:hAnsi="Arial"/>
          <w:color w:val="000000"/>
          <w:sz w:val="20"/>
        </w:rPr>
      </w:pPr>
      <w:r>
        <w:rPr>
          <w:rFonts w:ascii="Arial" w:eastAsia="Arial" w:hAnsi="Arial"/>
          <w:color w:val="000000"/>
          <w:sz w:val="20"/>
        </w:rPr>
        <w:t>3.2.3.5 The Company shall liaise on the implications of the Tests programme with each affected User and/or affected TO and seek their agreement to the Tests programme. The Company shall collate and co-ordinate the responses to the TO.</w:t>
      </w:r>
    </w:p>
    <w:p w14:paraId="4653CF5B" w14:textId="77777777" w:rsidR="001B2D35" w:rsidRDefault="00000000">
      <w:pPr>
        <w:spacing w:before="229" w:line="228" w:lineRule="exact"/>
        <w:ind w:right="72"/>
        <w:textAlignment w:val="baseline"/>
        <w:rPr>
          <w:rFonts w:ascii="Arial" w:eastAsia="Arial" w:hAnsi="Arial"/>
          <w:color w:val="000000"/>
          <w:sz w:val="20"/>
        </w:rPr>
      </w:pPr>
      <w:r>
        <w:rPr>
          <w:rFonts w:ascii="Arial" w:eastAsia="Arial" w:hAnsi="Arial"/>
          <w:color w:val="000000"/>
          <w:sz w:val="20"/>
        </w:rPr>
        <w:t>3.2.3.6 The Company and the TO shall each assess the implications on the Tests programme:</w:t>
      </w:r>
    </w:p>
    <w:p w14:paraId="4653CF5C" w14:textId="77777777" w:rsidR="001B2D35" w:rsidRDefault="00000000">
      <w:pPr>
        <w:numPr>
          <w:ilvl w:val="0"/>
          <w:numId w:val="1"/>
        </w:numPr>
        <w:tabs>
          <w:tab w:val="clear" w:pos="360"/>
          <w:tab w:val="left" w:pos="1080"/>
        </w:tabs>
        <w:spacing w:line="249" w:lineRule="exact"/>
        <w:ind w:left="1080" w:right="72" w:hanging="360"/>
        <w:textAlignment w:val="baseline"/>
        <w:rPr>
          <w:rFonts w:ascii="Arial" w:eastAsia="Arial" w:hAnsi="Arial"/>
          <w:color w:val="000000"/>
          <w:spacing w:val="-2"/>
          <w:sz w:val="20"/>
        </w:rPr>
      </w:pPr>
      <w:r>
        <w:rPr>
          <w:rFonts w:ascii="Arial" w:eastAsia="Arial" w:hAnsi="Arial"/>
          <w:color w:val="000000"/>
          <w:spacing w:val="-2"/>
          <w:sz w:val="20"/>
        </w:rPr>
        <w:t>The Company shall assess the National Electricity Transmission System implications;</w:t>
      </w:r>
    </w:p>
    <w:p w14:paraId="4653CF5D" w14:textId="77777777" w:rsidR="001B2D35" w:rsidRDefault="00000000">
      <w:pPr>
        <w:numPr>
          <w:ilvl w:val="0"/>
          <w:numId w:val="1"/>
        </w:numPr>
        <w:tabs>
          <w:tab w:val="clear" w:pos="360"/>
          <w:tab w:val="left" w:pos="1080"/>
        </w:tabs>
        <w:spacing w:before="20" w:line="225" w:lineRule="exact"/>
        <w:ind w:left="1080" w:right="216" w:hanging="360"/>
        <w:textAlignment w:val="baseline"/>
        <w:rPr>
          <w:rFonts w:ascii="Arial" w:eastAsia="Arial" w:hAnsi="Arial"/>
          <w:color w:val="000000"/>
          <w:sz w:val="20"/>
        </w:rPr>
      </w:pPr>
      <w:r>
        <w:rPr>
          <w:rFonts w:ascii="Arial" w:eastAsia="Arial" w:hAnsi="Arial"/>
          <w:color w:val="000000"/>
          <w:sz w:val="20"/>
        </w:rPr>
        <w:t>the TO shall assess the implications of the Tests programme on that TO assets and advise The Company of any asset related issues;</w:t>
      </w:r>
    </w:p>
    <w:p w14:paraId="4653CF5E" w14:textId="77777777" w:rsidR="001B2D35" w:rsidRDefault="00000000">
      <w:pPr>
        <w:numPr>
          <w:ilvl w:val="0"/>
          <w:numId w:val="1"/>
        </w:numPr>
        <w:tabs>
          <w:tab w:val="clear" w:pos="360"/>
          <w:tab w:val="left" w:pos="1080"/>
        </w:tabs>
        <w:spacing w:before="14" w:line="231" w:lineRule="exact"/>
        <w:ind w:left="1080" w:right="72" w:hanging="360"/>
        <w:jc w:val="both"/>
        <w:textAlignment w:val="baseline"/>
        <w:rPr>
          <w:rFonts w:ascii="Arial" w:eastAsia="Arial" w:hAnsi="Arial"/>
          <w:color w:val="000000"/>
          <w:sz w:val="20"/>
        </w:rPr>
      </w:pPr>
      <w:r>
        <w:rPr>
          <w:rFonts w:ascii="Arial" w:eastAsia="Arial" w:hAnsi="Arial"/>
          <w:color w:val="000000"/>
          <w:sz w:val="20"/>
        </w:rPr>
        <w:t>The Company and the TO shall agree any changes required to the Tests programme; and</w:t>
      </w:r>
    </w:p>
    <w:p w14:paraId="4653CF5F" w14:textId="77777777" w:rsidR="001B2D35" w:rsidRDefault="00000000">
      <w:pPr>
        <w:numPr>
          <w:ilvl w:val="0"/>
          <w:numId w:val="1"/>
        </w:numPr>
        <w:tabs>
          <w:tab w:val="clear" w:pos="360"/>
          <w:tab w:val="left" w:pos="1080"/>
        </w:tabs>
        <w:spacing w:before="13" w:line="231" w:lineRule="exact"/>
        <w:ind w:left="1080" w:right="216" w:hanging="360"/>
        <w:textAlignment w:val="baseline"/>
        <w:rPr>
          <w:rFonts w:ascii="Arial" w:eastAsia="Arial" w:hAnsi="Arial"/>
          <w:color w:val="000000"/>
          <w:sz w:val="20"/>
        </w:rPr>
      </w:pPr>
      <w:r>
        <w:rPr>
          <w:rFonts w:ascii="Arial" w:eastAsia="Arial" w:hAnsi="Arial"/>
          <w:color w:val="000000"/>
          <w:sz w:val="20"/>
        </w:rPr>
        <w:t>The Company will liaise with each affected User and/or affected TO to confirm their agreement to the Tests programme changes.</w:t>
      </w:r>
    </w:p>
    <w:p w14:paraId="4653CF60" w14:textId="77777777" w:rsidR="001B2D35" w:rsidRDefault="00000000">
      <w:pPr>
        <w:spacing w:before="227" w:line="230" w:lineRule="exact"/>
        <w:ind w:left="720" w:right="216" w:hanging="720"/>
        <w:jc w:val="both"/>
        <w:textAlignment w:val="baseline"/>
        <w:rPr>
          <w:rFonts w:ascii="Arial" w:eastAsia="Arial" w:hAnsi="Arial"/>
          <w:color w:val="000000"/>
          <w:sz w:val="20"/>
        </w:rPr>
      </w:pPr>
      <w:r>
        <w:rPr>
          <w:rFonts w:ascii="Arial" w:eastAsia="Arial" w:hAnsi="Arial"/>
          <w:color w:val="000000"/>
          <w:sz w:val="20"/>
        </w:rPr>
        <w:t>3.2.3.7 When all issues raised have been addressed to the reasonable satisfaction of all parties and the draft Tests programme agreed by all parties, the agreed Tests programme shall be issued by the TO to The Company. This shall normally be at least 15 Business Days prior to the commencement date of Tests unless otherwise agreed.</w:t>
      </w:r>
    </w:p>
    <w:p w14:paraId="4653CF61" w14:textId="77777777" w:rsidR="001B2D35" w:rsidRDefault="00000000">
      <w:pPr>
        <w:spacing w:before="229" w:line="231" w:lineRule="exact"/>
        <w:ind w:right="72"/>
        <w:textAlignment w:val="baseline"/>
        <w:rPr>
          <w:rFonts w:ascii="Arial" w:eastAsia="Arial" w:hAnsi="Arial"/>
          <w:color w:val="000000"/>
          <w:sz w:val="20"/>
        </w:rPr>
      </w:pPr>
      <w:r>
        <w:rPr>
          <w:rFonts w:ascii="Arial" w:eastAsia="Arial" w:hAnsi="Arial"/>
          <w:color w:val="000000"/>
          <w:sz w:val="20"/>
        </w:rPr>
        <w:t>3.2.3.8 The Company shall provide as soon as reasonably practicable to each affected User</w:t>
      </w:r>
    </w:p>
    <w:p w14:paraId="4653CF62" w14:textId="77777777" w:rsidR="001B2D35" w:rsidRDefault="00000000">
      <w:pPr>
        <w:spacing w:line="231" w:lineRule="exact"/>
        <w:ind w:left="720" w:right="72"/>
        <w:textAlignment w:val="baseline"/>
        <w:rPr>
          <w:rFonts w:ascii="Arial" w:eastAsia="Arial" w:hAnsi="Arial"/>
          <w:color w:val="000000"/>
          <w:sz w:val="20"/>
        </w:rPr>
      </w:pPr>
      <w:r>
        <w:rPr>
          <w:rFonts w:ascii="Arial" w:eastAsia="Arial" w:hAnsi="Arial"/>
          <w:color w:val="000000"/>
          <w:sz w:val="20"/>
        </w:rPr>
        <w:t>and/or affected TO a copy of the agreed Tests programme and all updates thereof.</w:t>
      </w:r>
    </w:p>
    <w:p w14:paraId="4653CF63" w14:textId="77777777" w:rsidR="001B2D35" w:rsidRDefault="00000000">
      <w:pPr>
        <w:spacing w:before="236" w:line="229" w:lineRule="exact"/>
        <w:ind w:left="720" w:right="72" w:hanging="720"/>
        <w:jc w:val="both"/>
        <w:textAlignment w:val="baseline"/>
        <w:rPr>
          <w:rFonts w:ascii="Arial" w:eastAsia="Arial" w:hAnsi="Arial"/>
          <w:color w:val="000000"/>
          <w:sz w:val="20"/>
        </w:rPr>
      </w:pPr>
      <w:r>
        <w:rPr>
          <w:rFonts w:ascii="Arial" w:eastAsia="Arial" w:hAnsi="Arial"/>
          <w:color w:val="000000"/>
          <w:sz w:val="20"/>
        </w:rPr>
        <w:t>3.2.3.9 In the event that The Company is informed that a party has identified a need for essential changes to the agreed Tests programme, The Company shall inform the relevant TO as soon as reasonably practicable. That TO shall be responsible for change control and, as soon as reasonably practicable, issue an amended Tests programme to The Company. Any essential changes made must be agreed and acknowledged by The Company. The Company shall be responsible for liaising with each affected User and/or affected TO to obtain their agreement to the Tests programme changes.</w:t>
      </w:r>
    </w:p>
    <w:p w14:paraId="4653CF64" w14:textId="77777777" w:rsidR="001B2D35" w:rsidRDefault="00000000">
      <w:pPr>
        <w:spacing w:before="231" w:line="230" w:lineRule="exact"/>
        <w:ind w:left="864" w:right="216" w:hanging="864"/>
        <w:textAlignment w:val="baseline"/>
        <w:rPr>
          <w:rFonts w:ascii="Arial" w:eastAsia="Arial" w:hAnsi="Arial"/>
          <w:color w:val="000000"/>
          <w:sz w:val="20"/>
        </w:rPr>
      </w:pPr>
      <w:r>
        <w:rPr>
          <w:rFonts w:ascii="Arial" w:eastAsia="Arial" w:hAnsi="Arial"/>
          <w:color w:val="000000"/>
          <w:sz w:val="20"/>
        </w:rPr>
        <w:t>3.2.3.10 In the event that that there is a dispute regarding the acceptability or otherwise of a Tests programme or associated Outage the Tests shall not take place until the dispute has been resolved.</w:t>
      </w:r>
    </w:p>
    <w:p w14:paraId="4653CF65" w14:textId="77777777" w:rsidR="001B2D35" w:rsidRDefault="00000000">
      <w:pPr>
        <w:tabs>
          <w:tab w:val="left" w:pos="864"/>
        </w:tabs>
        <w:spacing w:before="229" w:line="232" w:lineRule="exact"/>
        <w:ind w:right="72"/>
        <w:textAlignment w:val="baseline"/>
        <w:rPr>
          <w:rFonts w:ascii="Arial" w:eastAsia="Arial" w:hAnsi="Arial"/>
          <w:color w:val="000000"/>
          <w:sz w:val="20"/>
        </w:rPr>
      </w:pPr>
      <w:r>
        <w:rPr>
          <w:rFonts w:ascii="Arial" w:eastAsia="Arial" w:hAnsi="Arial"/>
          <w:color w:val="000000"/>
          <w:sz w:val="20"/>
        </w:rPr>
        <w:t>3.2.4</w:t>
      </w:r>
      <w:r>
        <w:rPr>
          <w:rFonts w:ascii="Arial" w:eastAsia="Arial" w:hAnsi="Arial"/>
          <w:color w:val="000000"/>
          <w:sz w:val="20"/>
        </w:rPr>
        <w:tab/>
        <w:t>If the Tests Proposer is The Company, then the following provisions shall apply:</w:t>
      </w:r>
    </w:p>
    <w:p w14:paraId="4653CF66" w14:textId="77777777" w:rsidR="001B2D35" w:rsidRDefault="00000000">
      <w:pPr>
        <w:spacing w:before="235" w:line="228" w:lineRule="exact"/>
        <w:ind w:left="864" w:right="72" w:hanging="864"/>
        <w:textAlignment w:val="baseline"/>
        <w:rPr>
          <w:rFonts w:ascii="Arial" w:eastAsia="Arial" w:hAnsi="Arial"/>
          <w:color w:val="000000"/>
          <w:sz w:val="20"/>
        </w:rPr>
      </w:pPr>
      <w:r>
        <w:rPr>
          <w:rFonts w:ascii="Arial" w:eastAsia="Arial" w:hAnsi="Arial"/>
          <w:color w:val="000000"/>
          <w:sz w:val="20"/>
        </w:rPr>
        <w:t>3.2.4.1 On agreement of the Tests Proposal, The Company shall agree an Outage request with each affected TO for the Plant and Apparatus involved in the Tests. Each TO shall then submit any required Outage requests as soon as practicable, and in accordance with STCP 11-1 Outage Planning and STCP 11-2 Outage Data Exchange.</w:t>
      </w:r>
    </w:p>
    <w:p w14:paraId="4653CF67" w14:textId="77777777" w:rsidR="001B2D35" w:rsidRDefault="00000000">
      <w:pPr>
        <w:spacing w:before="232" w:line="230" w:lineRule="exact"/>
        <w:ind w:left="864" w:right="72" w:hanging="864"/>
        <w:textAlignment w:val="baseline"/>
        <w:rPr>
          <w:rFonts w:ascii="Arial" w:eastAsia="Arial" w:hAnsi="Arial"/>
          <w:color w:val="000000"/>
          <w:sz w:val="20"/>
        </w:rPr>
      </w:pPr>
      <w:r>
        <w:rPr>
          <w:rFonts w:ascii="Arial" w:eastAsia="Arial" w:hAnsi="Arial"/>
          <w:color w:val="000000"/>
          <w:sz w:val="20"/>
        </w:rPr>
        <w:t>3.2.4.2 The Company will provide to each affected TO, as soon as reasonably practicable, a draft Tests programme to a level of detail, including but not limited to the content shown in Appendix B.</w:t>
      </w:r>
    </w:p>
    <w:p w14:paraId="4653CF68" w14:textId="77777777" w:rsidR="001B2D35" w:rsidRDefault="00000000">
      <w:pPr>
        <w:spacing w:before="231" w:line="230" w:lineRule="exact"/>
        <w:ind w:left="864" w:right="72" w:hanging="864"/>
        <w:textAlignment w:val="baseline"/>
        <w:rPr>
          <w:rFonts w:ascii="Arial" w:eastAsia="Arial" w:hAnsi="Arial"/>
          <w:color w:val="000000"/>
          <w:sz w:val="20"/>
        </w:rPr>
      </w:pPr>
      <w:r>
        <w:rPr>
          <w:rFonts w:ascii="Arial" w:eastAsia="Arial" w:hAnsi="Arial"/>
          <w:color w:val="000000"/>
          <w:sz w:val="20"/>
        </w:rPr>
        <w:t>3.2.4.3 The Company shall be responsible for change control of the draft Tests programme and shall provide to each affected TO and each affected User, as soon as reasonably practicable, a copy of the Tests programme and all updates thereof.</w:t>
      </w:r>
    </w:p>
    <w:p w14:paraId="4653CF69" w14:textId="77777777" w:rsidR="001B2D35" w:rsidRDefault="00000000">
      <w:pPr>
        <w:spacing w:before="225" w:line="231" w:lineRule="exact"/>
        <w:ind w:left="864" w:right="72" w:hanging="864"/>
        <w:jc w:val="both"/>
        <w:textAlignment w:val="baseline"/>
        <w:rPr>
          <w:rFonts w:ascii="Arial" w:eastAsia="Arial" w:hAnsi="Arial"/>
          <w:color w:val="000000"/>
          <w:sz w:val="20"/>
        </w:rPr>
      </w:pPr>
      <w:r>
        <w:rPr>
          <w:rFonts w:ascii="Arial" w:eastAsia="Arial" w:hAnsi="Arial"/>
          <w:color w:val="000000"/>
          <w:sz w:val="20"/>
        </w:rPr>
        <w:t>3.2.4.4 The Company shall liaise on the implications of the Tests programme with each affected User and/or affected TO and seek their agreement to the Tests programme.</w:t>
      </w:r>
    </w:p>
    <w:p w14:paraId="4653CF6A" w14:textId="77777777" w:rsidR="001B2D35" w:rsidRDefault="001B2D35">
      <w:pPr>
        <w:sectPr w:rsidR="001B2D35">
          <w:pgSz w:w="11909" w:h="16838"/>
          <w:pgMar w:top="720" w:right="1435" w:bottom="548" w:left="1772" w:header="720" w:footer="720" w:gutter="0"/>
          <w:cols w:space="720"/>
        </w:sectPr>
      </w:pPr>
    </w:p>
    <w:p w14:paraId="4653CF6B" w14:textId="77777777" w:rsidR="001B2D35" w:rsidRDefault="00000000">
      <w:pPr>
        <w:spacing w:line="294" w:lineRule="exact"/>
        <w:ind w:right="4320"/>
        <w:textAlignment w:val="baseline"/>
        <w:rPr>
          <w:rFonts w:ascii="Arial" w:eastAsia="Arial" w:hAnsi="Arial"/>
          <w:color w:val="000000"/>
          <w:sz w:val="20"/>
        </w:rPr>
      </w:pPr>
      <w:r>
        <w:lastRenderedPageBreak/>
        <w:pict w14:anchorId="4653CFE2">
          <v:shape id="_x0000_s1113" type="#_x0000_t202" style="position:absolute;margin-left:279.6pt;margin-top:794.7pt;width:55.7pt;height:11.65pt;z-index:-251700736;mso-wrap-distance-left:0;mso-wrap-distance-right:0;mso-position-horizontal-relative:page;mso-position-vertical-relative:page" filled="f" stroked="f">
            <v:textbox inset="0,0,0,0">
              <w:txbxContent>
                <w:p w14:paraId="4653D03F"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6 of 12</w:t>
                  </w:r>
                </w:p>
              </w:txbxContent>
            </v:textbox>
            <w10:wrap type="square" anchorx="page" anchory="page"/>
          </v:shape>
        </w:pict>
      </w:r>
      <w:r>
        <w:rPr>
          <w:rFonts w:ascii="Arial" w:eastAsia="Arial" w:hAnsi="Arial"/>
          <w:color w:val="000000"/>
          <w:sz w:val="20"/>
        </w:rPr>
        <w:t>STCP08-3 - Operational Tests and System Tests Issue 007 – 04 March 2024</w:t>
      </w:r>
    </w:p>
    <w:p w14:paraId="4653CF6C" w14:textId="77777777" w:rsidR="001B2D35" w:rsidRDefault="00000000">
      <w:pPr>
        <w:spacing w:before="460" w:line="230" w:lineRule="exact"/>
        <w:ind w:left="864" w:hanging="864"/>
        <w:textAlignment w:val="baseline"/>
        <w:rPr>
          <w:rFonts w:ascii="Arial" w:eastAsia="Arial" w:hAnsi="Arial"/>
          <w:color w:val="000000"/>
          <w:sz w:val="20"/>
        </w:rPr>
      </w:pPr>
      <w:r>
        <w:rPr>
          <w:rFonts w:ascii="Arial" w:eastAsia="Arial" w:hAnsi="Arial"/>
          <w:color w:val="000000"/>
          <w:sz w:val="20"/>
        </w:rPr>
        <w:t>3.2.4.5 The Company and each affected TO shall assess the implications of the Tests programme. The Company shall assess the National Electricity Transmission System implications and convey the implications to all affected parties. Each TO shall assess the implications of the Tests programme on that TO’s assets and advise The Company of any asset-related issues. The Company and the TO shall agree any changes required to the Tests programme. The Company will liaise with each affected User and/or affected TO and confirm their agreement to the Tests programme changes.</w:t>
      </w:r>
    </w:p>
    <w:p w14:paraId="4653CF6D" w14:textId="77777777" w:rsidR="001B2D35" w:rsidRDefault="00000000">
      <w:pPr>
        <w:spacing w:before="233" w:line="229" w:lineRule="exact"/>
        <w:ind w:left="720" w:right="72" w:hanging="720"/>
        <w:textAlignment w:val="baseline"/>
        <w:rPr>
          <w:rFonts w:ascii="Arial" w:eastAsia="Arial" w:hAnsi="Arial"/>
          <w:color w:val="000000"/>
          <w:sz w:val="20"/>
        </w:rPr>
      </w:pPr>
      <w:r>
        <w:rPr>
          <w:rFonts w:ascii="Arial" w:eastAsia="Arial" w:hAnsi="Arial"/>
          <w:color w:val="000000"/>
          <w:sz w:val="20"/>
        </w:rPr>
        <w:t>3.2.4.6 When all issues raised have been addressed to the reasonable satisfaction of all parties, and the draft Tests programme agreed by all parties, the agreed Tests programme shall be issued by The Company to each affected TO and/or affected User. This shall normally be at least 15 Business Days prior to the commencement date of Tests, unless otherwise agreed.</w:t>
      </w:r>
    </w:p>
    <w:p w14:paraId="4653CF6E" w14:textId="77777777" w:rsidR="001B2D35" w:rsidRDefault="00000000">
      <w:pPr>
        <w:spacing w:before="229" w:line="232" w:lineRule="exact"/>
        <w:textAlignment w:val="baseline"/>
        <w:rPr>
          <w:rFonts w:ascii="Arial" w:eastAsia="Arial" w:hAnsi="Arial"/>
          <w:color w:val="000000"/>
          <w:spacing w:val="1"/>
          <w:sz w:val="20"/>
        </w:rPr>
      </w:pPr>
      <w:r>
        <w:rPr>
          <w:rFonts w:ascii="Arial" w:eastAsia="Arial" w:hAnsi="Arial"/>
          <w:color w:val="000000"/>
          <w:spacing w:val="1"/>
          <w:sz w:val="20"/>
        </w:rPr>
        <w:t>3.2.4.7 In the event that The Company is informed that a party has identified a need for</w:t>
      </w:r>
    </w:p>
    <w:p w14:paraId="4653CF6F" w14:textId="77777777" w:rsidR="001B2D35" w:rsidRDefault="00000000">
      <w:pPr>
        <w:spacing w:before="2" w:line="230" w:lineRule="exact"/>
        <w:ind w:left="720"/>
        <w:textAlignment w:val="baseline"/>
        <w:rPr>
          <w:rFonts w:ascii="Arial" w:eastAsia="Arial" w:hAnsi="Arial"/>
          <w:color w:val="000000"/>
          <w:spacing w:val="2"/>
          <w:sz w:val="20"/>
        </w:rPr>
      </w:pPr>
      <w:r>
        <w:rPr>
          <w:rFonts w:ascii="Arial" w:eastAsia="Arial" w:hAnsi="Arial"/>
          <w:color w:val="000000"/>
          <w:spacing w:val="2"/>
          <w:sz w:val="20"/>
        </w:rPr>
        <w:t>essential changes to the agreed Tests programme, The Company shall be responsible for change control and issue of the amended Tests programme. Any essential changes made must be agreed and acknowledged by The Company and each affected TO, as soon as reasonably practicable. The Company shall be responsible for liaising with each affected User and/or affected TO to obtain their agreement to the Tests programme changes.</w:t>
      </w:r>
    </w:p>
    <w:p w14:paraId="4653CF70" w14:textId="77777777" w:rsidR="001B2D35" w:rsidRDefault="00000000">
      <w:pPr>
        <w:spacing w:before="227" w:line="230" w:lineRule="exact"/>
        <w:ind w:left="720" w:right="72" w:hanging="720"/>
        <w:textAlignment w:val="baseline"/>
        <w:rPr>
          <w:rFonts w:ascii="Arial" w:eastAsia="Arial" w:hAnsi="Arial"/>
          <w:color w:val="000000"/>
          <w:sz w:val="20"/>
        </w:rPr>
      </w:pPr>
      <w:r>
        <w:rPr>
          <w:rFonts w:ascii="Arial" w:eastAsia="Arial" w:hAnsi="Arial"/>
          <w:color w:val="000000"/>
          <w:sz w:val="20"/>
        </w:rPr>
        <w:t>3.2.4.8 In the event that that there is a dispute regarding the acceptability or otherwise of a Tests programme or associated Outage, the Tests shall not take place until the dispute has been resolved.</w:t>
      </w:r>
    </w:p>
    <w:p w14:paraId="4653CF71" w14:textId="77777777" w:rsidR="001B2D35" w:rsidRDefault="001B2D35">
      <w:pPr>
        <w:sectPr w:rsidR="001B2D35">
          <w:pgSz w:w="11909" w:h="16838"/>
          <w:pgMar w:top="720" w:right="1414" w:bottom="548" w:left="1793" w:header="720" w:footer="720" w:gutter="0"/>
          <w:cols w:space="720"/>
        </w:sectPr>
      </w:pPr>
    </w:p>
    <w:p w14:paraId="4653CF72" w14:textId="77777777" w:rsidR="001B2D35" w:rsidRDefault="00000000">
      <w:pPr>
        <w:spacing w:line="292" w:lineRule="exact"/>
        <w:ind w:right="4320"/>
        <w:textAlignment w:val="baseline"/>
        <w:rPr>
          <w:rFonts w:ascii="Arial" w:eastAsia="Arial" w:hAnsi="Arial"/>
          <w:color w:val="000000"/>
          <w:sz w:val="20"/>
        </w:rPr>
      </w:pPr>
      <w:r>
        <w:lastRenderedPageBreak/>
        <w:pict w14:anchorId="4653CFE3">
          <v:shape id="_x0000_s1112" type="#_x0000_t202" style="position:absolute;margin-left:279.6pt;margin-top:794.7pt;width:55.7pt;height:11.6pt;z-index:-251699712;mso-wrap-distance-left:0;mso-wrap-distance-right:0;mso-position-horizontal-relative:page;mso-position-vertical-relative:page" filled="f" stroked="f">
            <v:textbox inset="0,0,0,0">
              <w:txbxContent>
                <w:p w14:paraId="4653D040"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7 of 12</w:t>
                  </w:r>
                </w:p>
              </w:txbxContent>
            </v:textbox>
            <w10:wrap type="square" anchorx="page" anchory="page"/>
          </v:shape>
        </w:pict>
      </w:r>
      <w:r>
        <w:rPr>
          <w:rFonts w:ascii="Arial" w:eastAsia="Arial" w:hAnsi="Arial"/>
          <w:color w:val="000000"/>
          <w:sz w:val="20"/>
        </w:rPr>
        <w:t>STCP08-3 - Operational Tests and System Tests Issue 007 – 04 March 2024</w:t>
      </w:r>
    </w:p>
    <w:p w14:paraId="4653CF73" w14:textId="77777777" w:rsidR="001B2D35" w:rsidRDefault="00000000">
      <w:pPr>
        <w:spacing w:before="232" w:line="257" w:lineRule="exact"/>
        <w:textAlignment w:val="baseline"/>
        <w:rPr>
          <w:rFonts w:ascii="Arial" w:eastAsia="Arial" w:hAnsi="Arial"/>
          <w:b/>
          <w:color w:val="000000"/>
        </w:rPr>
      </w:pPr>
      <w:r>
        <w:rPr>
          <w:rFonts w:ascii="Arial" w:eastAsia="Arial" w:hAnsi="Arial"/>
          <w:b/>
          <w:color w:val="000000"/>
        </w:rPr>
        <w:t>Planning Process Associated with Tests Requirements</w:t>
      </w:r>
    </w:p>
    <w:p w14:paraId="4653CF74" w14:textId="77777777" w:rsidR="001B2D35" w:rsidRDefault="00000000">
      <w:pPr>
        <w:spacing w:before="225" w:line="231" w:lineRule="exact"/>
        <w:textAlignment w:val="baseline"/>
        <w:rPr>
          <w:rFonts w:ascii="Arial" w:eastAsia="Arial" w:hAnsi="Arial"/>
          <w:color w:val="000000"/>
          <w:spacing w:val="2"/>
          <w:sz w:val="20"/>
        </w:rPr>
      </w:pPr>
      <w:r>
        <w:rPr>
          <w:rFonts w:ascii="Arial" w:eastAsia="Arial" w:hAnsi="Arial"/>
          <w:color w:val="000000"/>
          <w:spacing w:val="2"/>
          <w:sz w:val="20"/>
        </w:rPr>
        <w:t>3.2.5 If the Tests Proposer is a TO, then the following provisions shall apply:</w:t>
      </w:r>
    </w:p>
    <w:p w14:paraId="4653CF75" w14:textId="77777777" w:rsidR="001B2D35" w:rsidRDefault="00000000">
      <w:pPr>
        <w:spacing w:before="232" w:line="230" w:lineRule="exact"/>
        <w:ind w:left="720" w:right="72" w:hanging="720"/>
        <w:textAlignment w:val="baseline"/>
        <w:rPr>
          <w:rFonts w:ascii="Arial" w:eastAsia="Arial" w:hAnsi="Arial"/>
          <w:color w:val="000000"/>
          <w:sz w:val="20"/>
        </w:rPr>
      </w:pPr>
      <w:r>
        <w:rPr>
          <w:rFonts w:ascii="Arial" w:eastAsia="Arial" w:hAnsi="Arial"/>
          <w:color w:val="000000"/>
          <w:sz w:val="20"/>
        </w:rPr>
        <w:t>3.2.5.1 Plant or Apparatus switched out of service by operation of Protection Apparatus in preparation for maintenance work shall be treated as an Outage request under STCP 11</w:t>
      </w:r>
      <w:r>
        <w:rPr>
          <w:rFonts w:ascii="Arial" w:eastAsia="Arial" w:hAnsi="Arial"/>
          <w:color w:val="000000"/>
          <w:sz w:val="20"/>
        </w:rPr>
        <w:softHyphen/>
        <w:t>1 Outage Planning. The Outage booking shall include the comment 'Switch out by protection’.</w:t>
      </w:r>
    </w:p>
    <w:p w14:paraId="4653CF76" w14:textId="77777777" w:rsidR="001B2D35" w:rsidRDefault="00000000">
      <w:pPr>
        <w:spacing w:before="228" w:line="230" w:lineRule="exact"/>
        <w:ind w:left="720" w:hanging="720"/>
        <w:textAlignment w:val="baseline"/>
        <w:rPr>
          <w:rFonts w:ascii="Arial" w:eastAsia="Arial" w:hAnsi="Arial"/>
          <w:color w:val="000000"/>
          <w:sz w:val="20"/>
        </w:rPr>
      </w:pPr>
      <w:r>
        <w:rPr>
          <w:rFonts w:ascii="Arial" w:eastAsia="Arial" w:hAnsi="Arial"/>
          <w:color w:val="000000"/>
          <w:sz w:val="20"/>
        </w:rPr>
        <w:t>3.2.5.2 The Company shall assess the National Electricity Transmission System implications of the Tests (including the proposed time, date and extent of the Tests Proposal) and convey the implications to all affected parties. The Company shall liaise with and co</w:t>
      </w:r>
      <w:r>
        <w:rPr>
          <w:rFonts w:ascii="Arial" w:eastAsia="Arial" w:hAnsi="Arial"/>
          <w:color w:val="000000"/>
          <w:sz w:val="20"/>
        </w:rPr>
        <w:softHyphen/>
        <w:t>ordinate the responses to the TO from each affected User and affected TO. The TO shall assess the asset implications of the Tests and both the TO and The Company shall agree the acceptability or otherwise of the Tests as part of normal operational liaison.</w:t>
      </w:r>
    </w:p>
    <w:p w14:paraId="4653CF77" w14:textId="77777777" w:rsidR="001B2D35" w:rsidRDefault="00000000">
      <w:pPr>
        <w:spacing w:before="234" w:line="229" w:lineRule="exact"/>
        <w:ind w:left="720" w:hanging="720"/>
        <w:textAlignment w:val="baseline"/>
        <w:rPr>
          <w:rFonts w:ascii="Arial" w:eastAsia="Arial" w:hAnsi="Arial"/>
          <w:color w:val="000000"/>
          <w:sz w:val="20"/>
        </w:rPr>
      </w:pPr>
      <w:r>
        <w:rPr>
          <w:rFonts w:ascii="Arial" w:eastAsia="Arial" w:hAnsi="Arial"/>
          <w:color w:val="000000"/>
          <w:sz w:val="20"/>
        </w:rPr>
        <w:t>3.2.5.3 The Company and each affected TO shall use reasonable endeavours to ensure that sufficient information is exchanged and facilities are provided where reasonably requested in order to support the planning and implementation of the Tests, and ensure that System conditions for the period of the Tests can be sufficiently modelled and monitored. The Company shall be responsible for obtaining information reasonably requested by the TO from a User.</w:t>
      </w:r>
    </w:p>
    <w:p w14:paraId="4653CF78" w14:textId="77777777" w:rsidR="001B2D35" w:rsidRDefault="00000000">
      <w:pPr>
        <w:spacing w:before="234" w:line="230" w:lineRule="exact"/>
        <w:ind w:left="720" w:right="72" w:hanging="720"/>
        <w:textAlignment w:val="baseline"/>
        <w:rPr>
          <w:rFonts w:ascii="Arial" w:eastAsia="Arial" w:hAnsi="Arial"/>
          <w:color w:val="000000"/>
          <w:sz w:val="20"/>
        </w:rPr>
      </w:pPr>
      <w:r>
        <w:rPr>
          <w:rFonts w:ascii="Arial" w:eastAsia="Arial" w:hAnsi="Arial"/>
          <w:color w:val="000000"/>
          <w:sz w:val="20"/>
        </w:rPr>
        <w:t>3.2.5.4 Prior to commencement of the Tests, the viability of the Tests’ requirements shall be regularly reviewed by The Company and the TO and the Tests may be subject to a delay at any time. Parties shall each use reasonable endeavours to ensure that any such delay is kept to a minimum. Where Tests are delayed, the process to agree alternative Test arrangements shall follow the process outlined in this procedure. The Company shall be responsible for keeping the TO informed of any delays associated with or advised by other parties.</w:t>
      </w:r>
    </w:p>
    <w:p w14:paraId="4653CF79" w14:textId="77777777" w:rsidR="001B2D35" w:rsidRDefault="00000000">
      <w:pPr>
        <w:spacing w:before="226" w:line="230" w:lineRule="exact"/>
        <w:ind w:left="720" w:right="144" w:hanging="720"/>
        <w:textAlignment w:val="baseline"/>
        <w:rPr>
          <w:rFonts w:ascii="Arial" w:eastAsia="Arial" w:hAnsi="Arial"/>
          <w:color w:val="000000"/>
          <w:sz w:val="20"/>
        </w:rPr>
      </w:pPr>
      <w:r>
        <w:rPr>
          <w:rFonts w:ascii="Arial" w:eastAsia="Arial" w:hAnsi="Arial"/>
          <w:color w:val="000000"/>
          <w:sz w:val="20"/>
        </w:rPr>
        <w:t>3.2.5.5 The TO shall confirm the asset Operational Capability Limits and notify The Company of any Services Reduction Risks on assets associated with the proposed Tests.</w:t>
      </w:r>
    </w:p>
    <w:p w14:paraId="4653CF7A" w14:textId="77777777" w:rsidR="001B2D35" w:rsidRDefault="00000000">
      <w:pPr>
        <w:spacing w:before="230" w:line="231" w:lineRule="exact"/>
        <w:textAlignment w:val="baseline"/>
        <w:rPr>
          <w:rFonts w:ascii="Arial" w:eastAsia="Arial" w:hAnsi="Arial"/>
          <w:color w:val="000000"/>
          <w:spacing w:val="2"/>
          <w:sz w:val="20"/>
        </w:rPr>
      </w:pPr>
      <w:r>
        <w:rPr>
          <w:rFonts w:ascii="Arial" w:eastAsia="Arial" w:hAnsi="Arial"/>
          <w:color w:val="000000"/>
          <w:spacing w:val="2"/>
          <w:sz w:val="20"/>
        </w:rPr>
        <w:t>3.2.6 If the Tests Proposer is The Company, then the following provisions shall apply:</w:t>
      </w:r>
    </w:p>
    <w:p w14:paraId="4653CF7B" w14:textId="77777777" w:rsidR="001B2D35" w:rsidRDefault="00000000">
      <w:pPr>
        <w:spacing w:before="233" w:line="230" w:lineRule="exact"/>
        <w:ind w:left="720" w:right="216" w:hanging="720"/>
        <w:textAlignment w:val="baseline"/>
        <w:rPr>
          <w:rFonts w:ascii="Arial" w:eastAsia="Arial" w:hAnsi="Arial"/>
          <w:color w:val="000000"/>
          <w:sz w:val="20"/>
        </w:rPr>
      </w:pPr>
      <w:r>
        <w:rPr>
          <w:rFonts w:ascii="Arial" w:eastAsia="Arial" w:hAnsi="Arial"/>
          <w:color w:val="000000"/>
          <w:sz w:val="20"/>
        </w:rPr>
        <w:t>3.2.6.1 The Company shall assess the National Electricity Transmission System implications of the Tests (including the proposed time, date and extent of the Tests) and convey the implications to all affected parties. The Company shall liaise with and co-ordinate the response from each affected User and affected TO. Each affected TO shall assess the asset implications of the Tests and both the TO and The Company shall agree the acceptability or otherwise of the Tests as part of normal operational liaison.</w:t>
      </w:r>
    </w:p>
    <w:p w14:paraId="4653CF7C" w14:textId="77777777" w:rsidR="001B2D35" w:rsidRDefault="00000000">
      <w:pPr>
        <w:spacing w:before="228" w:line="230" w:lineRule="exact"/>
        <w:ind w:left="720" w:hanging="720"/>
        <w:textAlignment w:val="baseline"/>
        <w:rPr>
          <w:rFonts w:ascii="Arial" w:eastAsia="Arial" w:hAnsi="Arial"/>
          <w:color w:val="000000"/>
          <w:spacing w:val="1"/>
          <w:sz w:val="20"/>
        </w:rPr>
      </w:pPr>
      <w:r>
        <w:rPr>
          <w:rFonts w:ascii="Arial" w:eastAsia="Arial" w:hAnsi="Arial"/>
          <w:color w:val="000000"/>
          <w:spacing w:val="1"/>
          <w:sz w:val="20"/>
        </w:rPr>
        <w:t>3.2.6.2 The Company, and each affected TO shall use reasonable endeavours to ensure sufficient information is exchanged and facilities are provided, where reasonably requested, in order to support the planning and implementation of the Tests and to ensure that System conditions for the period of the Tests can be sufficiently modelled and monitored. The Company shall be responsible for obtaining information reasonably requested by the TO from a User.</w:t>
      </w:r>
    </w:p>
    <w:p w14:paraId="4653CF7D" w14:textId="77777777" w:rsidR="001B2D35" w:rsidRDefault="00000000">
      <w:pPr>
        <w:spacing w:before="234" w:line="229" w:lineRule="exact"/>
        <w:ind w:left="720" w:hanging="720"/>
        <w:textAlignment w:val="baseline"/>
        <w:rPr>
          <w:rFonts w:ascii="Arial" w:eastAsia="Arial" w:hAnsi="Arial"/>
          <w:color w:val="000000"/>
          <w:sz w:val="20"/>
        </w:rPr>
      </w:pPr>
      <w:r>
        <w:rPr>
          <w:rFonts w:ascii="Arial" w:eastAsia="Arial" w:hAnsi="Arial"/>
          <w:color w:val="000000"/>
          <w:sz w:val="20"/>
        </w:rPr>
        <w:t>3.2.6.3 Prior to commencement of the Tests, the viability of the Tests’ requirements shall be regularly reviewed by The Company and the TO. This may result in Tests being delayed. Parties shall each use reasonable endeavours to ensure that any such delay is kept to a minimum. Where Tests are delayed the process to agree an alternative Tests programme must follow the process outlined in this procedure. The Company shall be responsible for keeping the TO informed of any delays associated with other parties.</w:t>
      </w:r>
    </w:p>
    <w:p w14:paraId="4653CF7E" w14:textId="77777777" w:rsidR="001B2D35" w:rsidRDefault="00000000">
      <w:pPr>
        <w:spacing w:before="229" w:line="231" w:lineRule="exact"/>
        <w:ind w:left="720" w:right="144" w:hanging="720"/>
        <w:textAlignment w:val="baseline"/>
        <w:rPr>
          <w:rFonts w:ascii="Arial" w:eastAsia="Arial" w:hAnsi="Arial"/>
          <w:color w:val="000000"/>
          <w:sz w:val="20"/>
        </w:rPr>
      </w:pPr>
      <w:r>
        <w:rPr>
          <w:rFonts w:ascii="Arial" w:eastAsia="Arial" w:hAnsi="Arial"/>
          <w:color w:val="000000"/>
          <w:sz w:val="20"/>
        </w:rPr>
        <w:t>3.2.6.4 The TO shall confirm the asset Operational Capability Limits and notify The Company of any Services Reduction Risks on assets associated with the proposed Tests.</w:t>
      </w:r>
    </w:p>
    <w:p w14:paraId="4653CF7F" w14:textId="77777777" w:rsidR="001B2D35" w:rsidRDefault="001B2D35">
      <w:pPr>
        <w:sectPr w:rsidR="001B2D35">
          <w:pgSz w:w="11909" w:h="16838"/>
          <w:pgMar w:top="720" w:right="1416" w:bottom="548" w:left="1791" w:header="720" w:footer="720" w:gutter="0"/>
          <w:cols w:space="720"/>
        </w:sectPr>
      </w:pPr>
    </w:p>
    <w:p w14:paraId="4653CF80" w14:textId="77777777" w:rsidR="001B2D35" w:rsidRDefault="00000000">
      <w:pPr>
        <w:spacing w:line="295" w:lineRule="exact"/>
        <w:ind w:right="4320"/>
        <w:textAlignment w:val="baseline"/>
        <w:rPr>
          <w:rFonts w:ascii="Arial" w:eastAsia="Arial" w:hAnsi="Arial"/>
          <w:color w:val="000000"/>
          <w:sz w:val="20"/>
        </w:rPr>
      </w:pPr>
      <w:r>
        <w:lastRenderedPageBreak/>
        <w:pict w14:anchorId="4653CFE4">
          <v:shape id="_x0000_s1111" type="#_x0000_t202" style="position:absolute;margin-left:279.6pt;margin-top:794.7pt;width:55.7pt;height:11.6pt;z-index:-251698688;mso-wrap-distance-left:0;mso-wrap-distance-right:0;mso-position-horizontal-relative:page;mso-position-vertical-relative:page" filled="f" stroked="f">
            <v:textbox inset="0,0,0,0">
              <w:txbxContent>
                <w:p w14:paraId="4653D041"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8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81" w14:textId="77777777" w:rsidR="001B2D35" w:rsidRDefault="00000000">
      <w:pPr>
        <w:tabs>
          <w:tab w:val="left" w:pos="864"/>
        </w:tabs>
        <w:spacing w:before="227" w:line="271" w:lineRule="exact"/>
        <w:textAlignment w:val="baseline"/>
        <w:rPr>
          <w:rFonts w:ascii="Arial" w:eastAsia="Arial" w:hAnsi="Arial"/>
          <w:b/>
          <w:color w:val="000000"/>
          <w:sz w:val="24"/>
        </w:rPr>
      </w:pPr>
      <w:r>
        <w:rPr>
          <w:rFonts w:ascii="Arial" w:eastAsia="Arial" w:hAnsi="Arial"/>
          <w:b/>
          <w:color w:val="000000"/>
          <w:sz w:val="24"/>
        </w:rPr>
        <w:t>3.3</w:t>
      </w:r>
      <w:r>
        <w:rPr>
          <w:rFonts w:ascii="Arial" w:eastAsia="Arial" w:hAnsi="Arial"/>
          <w:b/>
          <w:color w:val="000000"/>
          <w:sz w:val="24"/>
        </w:rPr>
        <w:tab/>
        <w:t>Operational Process</w:t>
      </w:r>
    </w:p>
    <w:p w14:paraId="4653CF82" w14:textId="77777777" w:rsidR="001B2D35" w:rsidRDefault="00000000">
      <w:pPr>
        <w:spacing w:before="258" w:line="231" w:lineRule="exact"/>
        <w:ind w:left="720" w:hanging="720"/>
        <w:jc w:val="both"/>
        <w:textAlignment w:val="baseline"/>
        <w:rPr>
          <w:rFonts w:ascii="Arial" w:eastAsia="Arial" w:hAnsi="Arial"/>
          <w:color w:val="000000"/>
          <w:sz w:val="20"/>
        </w:rPr>
      </w:pPr>
      <w:r>
        <w:rPr>
          <w:rFonts w:ascii="Arial" w:eastAsia="Arial" w:hAnsi="Arial"/>
          <w:color w:val="000000"/>
          <w:sz w:val="20"/>
        </w:rPr>
        <w:t>3.3.1 The Company shall be responsible for operational liaison and obtaining agreement from an affected User or affected TO for Tests to proceed:</w:t>
      </w:r>
    </w:p>
    <w:p w14:paraId="4653CF83" w14:textId="77777777" w:rsidR="001B2D35" w:rsidRDefault="00000000">
      <w:pPr>
        <w:spacing w:before="226" w:line="230" w:lineRule="exact"/>
        <w:ind w:left="720" w:hanging="720"/>
        <w:jc w:val="both"/>
        <w:textAlignment w:val="baseline"/>
        <w:rPr>
          <w:rFonts w:ascii="Arial" w:eastAsia="Arial" w:hAnsi="Arial"/>
          <w:color w:val="000000"/>
          <w:sz w:val="20"/>
        </w:rPr>
      </w:pPr>
      <w:r>
        <w:rPr>
          <w:rFonts w:ascii="Arial" w:eastAsia="Arial" w:hAnsi="Arial"/>
          <w:color w:val="000000"/>
          <w:sz w:val="20"/>
        </w:rPr>
        <w:t>3.3.1.1 Information exchange for Outages required as part of a Tests Programme shall take place in accordance with the requirements of STCP 11-1 Outage Planning.</w:t>
      </w:r>
    </w:p>
    <w:p w14:paraId="4653CF84" w14:textId="77777777" w:rsidR="001B2D35" w:rsidRDefault="00000000">
      <w:pPr>
        <w:spacing w:before="232" w:line="230" w:lineRule="exact"/>
        <w:ind w:left="720" w:hanging="720"/>
        <w:jc w:val="both"/>
        <w:textAlignment w:val="baseline"/>
        <w:rPr>
          <w:rFonts w:ascii="Arial" w:eastAsia="Arial" w:hAnsi="Arial"/>
          <w:color w:val="000000"/>
          <w:sz w:val="20"/>
        </w:rPr>
      </w:pPr>
      <w:r>
        <w:rPr>
          <w:rFonts w:ascii="Arial" w:eastAsia="Arial" w:hAnsi="Arial"/>
          <w:color w:val="000000"/>
          <w:sz w:val="20"/>
        </w:rPr>
        <w:t>3.3.2 The Company shall co-ordinate the Tests. Where operation of Plant and Apparatus is transferred to the TO as part of the agreed Tests programme, The Company shall inform each affected User and/or each affected TO prior to the transfer of operation.</w:t>
      </w:r>
    </w:p>
    <w:p w14:paraId="4653CF85" w14:textId="77777777" w:rsidR="001B2D35" w:rsidRDefault="00000000">
      <w:pPr>
        <w:spacing w:before="231" w:line="230" w:lineRule="exact"/>
        <w:ind w:left="720" w:hanging="720"/>
        <w:jc w:val="both"/>
        <w:textAlignment w:val="baseline"/>
        <w:rPr>
          <w:rFonts w:ascii="Arial" w:eastAsia="Arial" w:hAnsi="Arial"/>
          <w:color w:val="000000"/>
          <w:sz w:val="20"/>
        </w:rPr>
      </w:pPr>
      <w:r>
        <w:rPr>
          <w:rFonts w:ascii="Arial" w:eastAsia="Arial" w:hAnsi="Arial"/>
          <w:color w:val="000000"/>
          <w:sz w:val="20"/>
        </w:rPr>
        <w:t>3.3.3 In the Control Phase, the Tests shall be carried out in accordance with the requirements of STCP 1-1 Operational Switching and the Tests programme. The Company shall inform each affected User and/ or each affected TO at the start of the Tests.</w:t>
      </w:r>
    </w:p>
    <w:p w14:paraId="4653CF86" w14:textId="77777777" w:rsidR="001B2D35" w:rsidRDefault="00000000">
      <w:pPr>
        <w:spacing w:before="230" w:line="230" w:lineRule="exact"/>
        <w:ind w:left="720" w:hanging="720"/>
        <w:jc w:val="both"/>
        <w:textAlignment w:val="baseline"/>
        <w:rPr>
          <w:rFonts w:ascii="Arial" w:eastAsia="Arial" w:hAnsi="Arial"/>
          <w:color w:val="000000"/>
          <w:spacing w:val="-1"/>
          <w:sz w:val="20"/>
        </w:rPr>
      </w:pPr>
      <w:r>
        <w:rPr>
          <w:rFonts w:ascii="Arial" w:eastAsia="Arial" w:hAnsi="Arial"/>
          <w:color w:val="000000"/>
          <w:spacing w:val="-1"/>
          <w:sz w:val="20"/>
        </w:rPr>
        <w:t>3.3.4 When Tests have commenced, any change in System, site or Test conditions that could affect or invalidate the Tests or have an Operational Effect must be communicated to other parties as soon as reasonably practicable. The Tests shall be suspended until all parties involved have assessed the implications of the change in System, site or Tests conditions. Where operation of Plant and Apparatus had been transferred to the TO, this shall be transferred back to The Company. The Company shall co-ordinate any communications with each affected User or affected TO on agreement reached to complete, delay or cancel the Tests programme and inform of the transfer of operation of Plant and Apparatus back to The Company.</w:t>
      </w:r>
    </w:p>
    <w:p w14:paraId="4653CF87" w14:textId="77777777" w:rsidR="001B2D35" w:rsidRDefault="00000000">
      <w:pPr>
        <w:spacing w:before="231" w:line="229" w:lineRule="exact"/>
        <w:ind w:left="720" w:hanging="720"/>
        <w:jc w:val="both"/>
        <w:textAlignment w:val="baseline"/>
        <w:rPr>
          <w:rFonts w:ascii="Arial" w:eastAsia="Arial" w:hAnsi="Arial"/>
          <w:color w:val="000000"/>
          <w:sz w:val="20"/>
        </w:rPr>
      </w:pPr>
      <w:r>
        <w:rPr>
          <w:rFonts w:ascii="Arial" w:eastAsia="Arial" w:hAnsi="Arial"/>
          <w:color w:val="000000"/>
          <w:sz w:val="20"/>
        </w:rPr>
        <w:t>3.3.5 Tests may be suspended or cancelled by any party during periods of predicted or actual local adverse weather conditions. The TO shall be made aware by The Company, as soon as reasonably practicable, of requests by an affected User or affected TO for suspension or cancellation of Tests.</w:t>
      </w:r>
    </w:p>
    <w:p w14:paraId="4653CF88" w14:textId="77777777" w:rsidR="001B2D35" w:rsidRDefault="00000000">
      <w:pPr>
        <w:spacing w:before="232" w:line="230" w:lineRule="exact"/>
        <w:ind w:left="720" w:hanging="720"/>
        <w:jc w:val="both"/>
        <w:textAlignment w:val="baseline"/>
        <w:rPr>
          <w:rFonts w:ascii="Arial" w:eastAsia="Arial" w:hAnsi="Arial"/>
          <w:color w:val="000000"/>
          <w:sz w:val="20"/>
        </w:rPr>
      </w:pPr>
      <w:r>
        <w:rPr>
          <w:rFonts w:ascii="Arial" w:eastAsia="Arial" w:hAnsi="Arial"/>
          <w:color w:val="000000"/>
          <w:sz w:val="20"/>
        </w:rPr>
        <w:t>3.3.6 In the event of a failure of communications between the TO and The Company or the Tests site during the Tests, then the Tests programme shall be suspended on completion of the agreed instruction until satisfactory communications are restored and agreement is reached to continue with the Tests programme.</w:t>
      </w:r>
    </w:p>
    <w:p w14:paraId="4653CF89" w14:textId="77777777" w:rsidR="001B2D35" w:rsidRDefault="00000000">
      <w:pPr>
        <w:spacing w:before="233" w:line="228" w:lineRule="exact"/>
        <w:ind w:left="720" w:hanging="720"/>
        <w:jc w:val="both"/>
        <w:textAlignment w:val="baseline"/>
        <w:rPr>
          <w:rFonts w:ascii="Arial" w:eastAsia="Arial" w:hAnsi="Arial"/>
          <w:color w:val="000000"/>
          <w:sz w:val="20"/>
        </w:rPr>
      </w:pPr>
      <w:r>
        <w:rPr>
          <w:rFonts w:ascii="Arial" w:eastAsia="Arial" w:hAnsi="Arial"/>
          <w:color w:val="000000"/>
          <w:sz w:val="20"/>
        </w:rPr>
        <w:t>3.3.7 When Tests are complete, or operation of Plant and Apparatus is transferred back to The Company due to a suspension or cancellation of the Tests, The Company shall inform any affected User or affected TO, as soon as reasonably practicable.</w:t>
      </w:r>
    </w:p>
    <w:p w14:paraId="4653CF8A" w14:textId="77777777" w:rsidR="001B2D35" w:rsidRDefault="00000000">
      <w:pPr>
        <w:tabs>
          <w:tab w:val="left" w:pos="864"/>
        </w:tabs>
        <w:spacing w:before="509" w:line="319" w:lineRule="exact"/>
        <w:textAlignment w:val="baseline"/>
        <w:rPr>
          <w:rFonts w:ascii="Arial" w:eastAsia="Arial" w:hAnsi="Arial"/>
          <w:b/>
          <w:color w:val="000000"/>
          <w:spacing w:val="-1"/>
          <w:sz w:val="28"/>
        </w:rPr>
      </w:pPr>
      <w:r>
        <w:rPr>
          <w:rFonts w:ascii="Arial" w:eastAsia="Arial" w:hAnsi="Arial"/>
          <w:b/>
          <w:color w:val="000000"/>
          <w:spacing w:val="-1"/>
          <w:sz w:val="28"/>
        </w:rPr>
        <w:t>4</w:t>
      </w:r>
      <w:r>
        <w:rPr>
          <w:rFonts w:ascii="Arial" w:eastAsia="Arial" w:hAnsi="Arial"/>
          <w:b/>
          <w:color w:val="000000"/>
          <w:spacing w:val="-1"/>
          <w:sz w:val="28"/>
        </w:rPr>
        <w:tab/>
        <w:t>Other Considerations</w:t>
      </w:r>
    </w:p>
    <w:p w14:paraId="4653CF8B" w14:textId="77777777" w:rsidR="001B2D35" w:rsidRDefault="00000000">
      <w:pPr>
        <w:spacing w:before="261" w:line="228" w:lineRule="exact"/>
        <w:ind w:left="720" w:hanging="720"/>
        <w:jc w:val="both"/>
        <w:textAlignment w:val="baseline"/>
        <w:rPr>
          <w:rFonts w:ascii="Arial" w:eastAsia="Arial" w:hAnsi="Arial"/>
          <w:color w:val="000000"/>
          <w:sz w:val="20"/>
        </w:rPr>
      </w:pPr>
      <w:r>
        <w:rPr>
          <w:rFonts w:ascii="Arial" w:eastAsia="Arial" w:hAnsi="Arial"/>
          <w:color w:val="000000"/>
          <w:sz w:val="20"/>
        </w:rPr>
        <w:t>4.1.1 Tests shall normally only be carried out by The Company or a TO on Plant and Apparatus in operational service when the results of off-load Tests would not be sufficiently rigorous in the reasonable opinion of either Party to confirm the continued satisfactory performance of the Plant or Apparatus involved.</w:t>
      </w:r>
    </w:p>
    <w:p w14:paraId="4653CF8C" w14:textId="77777777" w:rsidR="001B2D35" w:rsidRDefault="00000000">
      <w:pPr>
        <w:spacing w:before="232" w:line="230" w:lineRule="exact"/>
        <w:ind w:left="720" w:hanging="720"/>
        <w:jc w:val="both"/>
        <w:textAlignment w:val="baseline"/>
        <w:rPr>
          <w:rFonts w:ascii="Arial" w:eastAsia="Arial" w:hAnsi="Arial"/>
          <w:color w:val="000000"/>
          <w:sz w:val="20"/>
        </w:rPr>
      </w:pPr>
      <w:r>
        <w:rPr>
          <w:rFonts w:ascii="Arial" w:eastAsia="Arial" w:hAnsi="Arial"/>
          <w:color w:val="000000"/>
          <w:sz w:val="20"/>
        </w:rPr>
        <w:t>4.1.2 The Company and the relevant TO shall give consideration to relevant existing operating restrictions or notified Services Reductions or Services Reduction Risks when evaluating a Tests Proposal or Tests programme.</w:t>
      </w:r>
    </w:p>
    <w:p w14:paraId="4653CF8D" w14:textId="77777777" w:rsidR="001B2D35" w:rsidRDefault="00000000">
      <w:pPr>
        <w:spacing w:before="231" w:line="230" w:lineRule="exact"/>
        <w:ind w:left="720" w:hanging="720"/>
        <w:jc w:val="both"/>
        <w:textAlignment w:val="baseline"/>
        <w:rPr>
          <w:rFonts w:ascii="Arial" w:eastAsia="Arial" w:hAnsi="Arial"/>
          <w:color w:val="000000"/>
          <w:sz w:val="20"/>
        </w:rPr>
      </w:pPr>
      <w:r>
        <w:rPr>
          <w:rFonts w:ascii="Arial" w:eastAsia="Arial" w:hAnsi="Arial"/>
          <w:color w:val="000000"/>
          <w:sz w:val="20"/>
        </w:rPr>
        <w:t>4.1.3 No Tests shall take place that could result in operation of an Operational Intertripping scheme unless this is the stated purpose of the Tests and agreement has been reached with all affected parties.</w:t>
      </w:r>
    </w:p>
    <w:p w14:paraId="4653CF8E" w14:textId="77777777" w:rsidR="001B2D35" w:rsidRDefault="00000000">
      <w:pPr>
        <w:spacing w:before="228" w:line="230" w:lineRule="exact"/>
        <w:ind w:left="720" w:hanging="720"/>
        <w:jc w:val="both"/>
        <w:textAlignment w:val="baseline"/>
        <w:rPr>
          <w:rFonts w:ascii="Arial" w:eastAsia="Arial" w:hAnsi="Arial"/>
          <w:color w:val="000000"/>
          <w:sz w:val="20"/>
        </w:rPr>
      </w:pPr>
      <w:r>
        <w:rPr>
          <w:rFonts w:ascii="Arial" w:eastAsia="Arial" w:hAnsi="Arial"/>
          <w:color w:val="000000"/>
          <w:sz w:val="20"/>
        </w:rPr>
        <w:t>4.1.4 Where testing of an Operational Intertripping scheme is not the stated purpose of testing, then no Tests shall take place involving a circuit associated with an Operational Intertripping scheme unless the Operational Intertripping scheme is not required in service in the opinion of The Company for the duration of the Tests. The scheme must be deselected from service by a means agreed with all affected parties.</w:t>
      </w:r>
    </w:p>
    <w:p w14:paraId="4653CF8F" w14:textId="77777777" w:rsidR="001B2D35" w:rsidRDefault="001B2D35">
      <w:pPr>
        <w:sectPr w:rsidR="001B2D35">
          <w:pgSz w:w="11909" w:h="16838"/>
          <w:pgMar w:top="720" w:right="1409" w:bottom="548" w:left="1798" w:header="720" w:footer="720" w:gutter="0"/>
          <w:cols w:space="720"/>
        </w:sectPr>
      </w:pPr>
    </w:p>
    <w:p w14:paraId="4653CF90" w14:textId="77777777" w:rsidR="001B2D35" w:rsidRDefault="00000000">
      <w:pPr>
        <w:spacing w:line="295" w:lineRule="exact"/>
        <w:ind w:left="72" w:right="4536"/>
        <w:textAlignment w:val="baseline"/>
        <w:rPr>
          <w:rFonts w:ascii="Arial" w:eastAsia="Arial" w:hAnsi="Arial"/>
          <w:color w:val="000000"/>
          <w:sz w:val="20"/>
        </w:rPr>
      </w:pPr>
      <w:r>
        <w:rPr>
          <w:rFonts w:ascii="Arial" w:eastAsia="Arial" w:hAnsi="Arial"/>
          <w:color w:val="000000"/>
          <w:sz w:val="20"/>
        </w:rPr>
        <w:lastRenderedPageBreak/>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91" w14:textId="77777777" w:rsidR="001B2D35" w:rsidRDefault="00000000">
      <w:pPr>
        <w:spacing w:before="227" w:line="272" w:lineRule="exact"/>
        <w:ind w:left="72"/>
        <w:textAlignment w:val="baseline"/>
        <w:rPr>
          <w:rFonts w:ascii="Arial" w:eastAsia="Arial" w:hAnsi="Arial"/>
          <w:b/>
          <w:color w:val="000000"/>
          <w:sz w:val="24"/>
        </w:rPr>
      </w:pPr>
      <w:r>
        <w:rPr>
          <w:rFonts w:ascii="Arial" w:eastAsia="Arial" w:hAnsi="Arial"/>
          <w:b/>
          <w:color w:val="000000"/>
          <w:sz w:val="24"/>
        </w:rPr>
        <w:t>Appendix B: Flow Diagrams</w:t>
      </w:r>
    </w:p>
    <w:p w14:paraId="4653CF92" w14:textId="77777777" w:rsidR="001B2D35" w:rsidRDefault="00000000">
      <w:pPr>
        <w:spacing w:before="234" w:after="103" w:line="230" w:lineRule="exact"/>
        <w:ind w:left="72" w:right="216"/>
        <w:textAlignment w:val="baseline"/>
        <w:rPr>
          <w:rFonts w:ascii="Arial" w:eastAsia="Arial" w:hAnsi="Arial"/>
          <w:color w:val="000000"/>
          <w:sz w:val="20"/>
        </w:rPr>
      </w:pPr>
      <w:r>
        <w:rPr>
          <w:rFonts w:ascii="Arial" w:eastAsia="Arial" w:hAnsi="Arial"/>
          <w:color w:val="000000"/>
          <w:sz w:val="20"/>
        </w:rPr>
        <w:t>Note that the Process Diagrams shown in this Appendix B are for information only. In the event of any contradiction between the process represented in this Appendix and the process described elsewhere in this STCP, then the text elsewhere in this STCP shall prevail.</w:t>
      </w:r>
    </w:p>
    <w:p w14:paraId="4653CF93" w14:textId="77777777" w:rsidR="001B2D35" w:rsidRDefault="00000000">
      <w:pPr>
        <w:spacing w:before="12778" w:line="288" w:lineRule="exact"/>
        <w:textAlignment w:val="baseline"/>
        <w:rPr>
          <w:rFonts w:eastAsia="Times New Roman"/>
          <w:color w:val="000000"/>
          <w:sz w:val="24"/>
        </w:rPr>
      </w:pPr>
      <w:r>
        <w:pict w14:anchorId="4653CFE5">
          <v:shape id="_x0000_s1110" type="#_x0000_t202" style="position:absolute;margin-left:0;margin-top:0;width:449.3pt;height:641.8pt;z-index:-251697664;mso-wrap-distance-left:0;mso-wrap-distance-right:0" filled="f" stroked="f">
            <v:textbox inset="0,0,0,0">
              <w:txbxContent>
                <w:p w14:paraId="4653D042" w14:textId="77777777" w:rsidR="001B2D35" w:rsidRDefault="00000000">
                  <w:pPr>
                    <w:textAlignment w:val="baseline"/>
                  </w:pPr>
                  <w:r>
                    <w:rPr>
                      <w:noProof/>
                    </w:rPr>
                    <w:drawing>
                      <wp:inline distT="0" distB="0" distL="0" distR="0" wp14:anchorId="4653D09B" wp14:editId="4653D09C">
                        <wp:extent cx="5706110" cy="815086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8"/>
                                <a:stretch>
                                  <a:fillRect/>
                                </a:stretch>
                              </pic:blipFill>
                              <pic:spPr>
                                <a:xfrm>
                                  <a:off x="0" y="0"/>
                                  <a:ext cx="5706110" cy="8150860"/>
                                </a:xfrm>
                                <a:prstGeom prst="rect">
                                  <a:avLst/>
                                </a:prstGeom>
                              </pic:spPr>
                            </pic:pic>
                          </a:graphicData>
                        </a:graphic>
                      </wp:inline>
                    </w:drawing>
                  </w:r>
                </w:p>
              </w:txbxContent>
            </v:textbox>
          </v:shape>
        </w:pict>
      </w:r>
      <w:r>
        <w:pict w14:anchorId="4653CFE6">
          <v:shape id="_x0000_s1109" type="#_x0000_t202" style="position:absolute;margin-left:18.85pt;margin-top:463.05pt;width:13.25pt;height:7pt;z-index:-251696640;mso-wrap-distance-left:0;mso-wrap-distance-right:0" filled="f" stroked="f">
            <v:textbox inset="0,0,0,0">
              <w:txbxContent>
                <w:p w14:paraId="4653D043" w14:textId="77777777" w:rsidR="001B2D35" w:rsidRDefault="00000000">
                  <w:pPr>
                    <w:spacing w:line="133" w:lineRule="exact"/>
                    <w:textAlignment w:val="baseline"/>
                    <w:rPr>
                      <w:rFonts w:ascii="Tahoma" w:eastAsia="Tahoma" w:hAnsi="Tahoma"/>
                      <w:b/>
                      <w:color w:val="0000FF"/>
                      <w:sz w:val="11"/>
                    </w:rPr>
                  </w:pPr>
                  <w:r>
                    <w:rPr>
                      <w:rFonts w:ascii="Tahoma" w:eastAsia="Tahoma" w:hAnsi="Tahoma"/>
                      <w:b/>
                      <w:color w:val="0000FF"/>
                      <w:sz w:val="11"/>
                    </w:rPr>
                    <w:t>B</w:t>
                  </w:r>
                </w:p>
              </w:txbxContent>
            </v:textbox>
          </v:shape>
        </w:pict>
      </w:r>
      <w:r>
        <w:pict w14:anchorId="4653CFE7">
          <v:shape id="_x0000_s1108" type="#_x0000_t202" style="position:absolute;margin-left:25.45pt;margin-top:80.25pt;width:97.2pt;height:29.7pt;z-index:-251695616;mso-wrap-distance-left:0;mso-wrap-distance-right:0" filled="f" stroked="f">
            <v:textbox inset="0,0,0,0">
              <w:txbxContent>
                <w:p w14:paraId="4653D044" w14:textId="77777777" w:rsidR="001B2D35" w:rsidRDefault="00000000">
                  <w:pPr>
                    <w:spacing w:line="147" w:lineRule="exact"/>
                    <w:jc w:val="right"/>
                    <w:textAlignment w:val="baseline"/>
                    <w:rPr>
                      <w:rFonts w:ascii="Tahoma" w:eastAsia="Tahoma" w:hAnsi="Tahoma"/>
                      <w:b/>
                      <w:color w:val="FF0000"/>
                      <w:spacing w:val="-2"/>
                      <w:sz w:val="11"/>
                    </w:rPr>
                  </w:pPr>
                  <w:r>
                    <w:rPr>
                      <w:rFonts w:ascii="Tahoma" w:eastAsia="Tahoma" w:hAnsi="Tahoma"/>
                      <w:b/>
                      <w:color w:val="FF0000"/>
                      <w:spacing w:val="-2"/>
                      <w:sz w:val="11"/>
                    </w:rPr>
                    <w:t>The Tests proposer may be SO or TO - this procedure illustrates this by use of the external column forTests proposer actions</w:t>
                  </w:r>
                </w:p>
              </w:txbxContent>
            </v:textbox>
          </v:shape>
        </w:pict>
      </w:r>
      <w:r>
        <w:pict w14:anchorId="4653CFE8">
          <v:shape id="_x0000_s1107" type="#_x0000_t202" style="position:absolute;margin-left:26.65pt;margin-top:292.4pt;width:96pt;height:7.4pt;z-index:-251694592;mso-wrap-distance-left:0;mso-wrap-distance-right:0" filled="f" stroked="f">
            <v:textbox inset="0,0,0,0">
              <w:txbxContent>
                <w:p w14:paraId="4653D045" w14:textId="77777777" w:rsidR="001B2D35" w:rsidRDefault="00000000">
                  <w:pPr>
                    <w:spacing w:after="4" w:line="143" w:lineRule="exact"/>
                    <w:textAlignment w:val="baseline"/>
                    <w:rPr>
                      <w:rFonts w:ascii="Tahoma" w:eastAsia="Tahoma" w:hAnsi="Tahoma"/>
                      <w:b/>
                      <w:color w:val="0000FF"/>
                      <w:spacing w:val="-5"/>
                      <w:sz w:val="11"/>
                    </w:rPr>
                  </w:pPr>
                  <w:r>
                    <w:rPr>
                      <w:rFonts w:ascii="Tahoma" w:eastAsia="Tahoma" w:hAnsi="Tahoma"/>
                      <w:b/>
                      <w:color w:val="0000FF"/>
                      <w:spacing w:val="-5"/>
                      <w:sz w:val="11"/>
                    </w:rPr>
                    <w:t>amend Tests proposal and resubmit</w:t>
                  </w:r>
                </w:p>
              </w:txbxContent>
            </v:textbox>
          </v:shape>
        </w:pict>
      </w:r>
      <w:r>
        <w:pict w14:anchorId="4653CFE9">
          <v:shape id="_x0000_s1106" type="#_x0000_t202" style="position:absolute;margin-left:26.65pt;margin-top:516.5pt;width:88.8pt;height:30.25pt;z-index:-251693568;mso-wrap-distance-left:0;mso-wrap-distance-right:0" filled="f" stroked="f">
            <v:textbox inset="0,0,0,0">
              <w:txbxContent>
                <w:p w14:paraId="4653D046" w14:textId="77777777" w:rsidR="001B2D35" w:rsidRDefault="00000000">
                  <w:pPr>
                    <w:spacing w:after="4" w:line="150" w:lineRule="exact"/>
                    <w:jc w:val="center"/>
                    <w:textAlignment w:val="baseline"/>
                    <w:rPr>
                      <w:rFonts w:ascii="Tahoma" w:eastAsia="Tahoma" w:hAnsi="Tahoma"/>
                      <w:b/>
                      <w:color w:val="0000FF"/>
                      <w:spacing w:val="-3"/>
                      <w:sz w:val="11"/>
                    </w:rPr>
                  </w:pPr>
                  <w:r>
                    <w:rPr>
                      <w:rFonts w:ascii="Tahoma" w:eastAsia="Tahoma" w:hAnsi="Tahoma"/>
                      <w:b/>
                      <w:color w:val="0000FF"/>
                      <w:spacing w:val="-3"/>
                      <w:sz w:val="11"/>
                    </w:rPr>
                    <w:t xml:space="preserve">SO contacts affected Users/TO to </w:t>
                  </w:r>
                  <w:r>
                    <w:rPr>
                      <w:rFonts w:ascii="Tahoma" w:eastAsia="Tahoma" w:hAnsi="Tahoma"/>
                      <w:b/>
                      <w:color w:val="0000FF"/>
                      <w:spacing w:val="-3"/>
                      <w:sz w:val="11"/>
                    </w:rPr>
                    <w:br/>
                    <w:t xml:space="preserve">obtain agreement to and </w:t>
                  </w:r>
                  <w:r>
                    <w:rPr>
                      <w:rFonts w:ascii="Tahoma" w:eastAsia="Tahoma" w:hAnsi="Tahoma"/>
                      <w:b/>
                      <w:color w:val="0000FF"/>
                      <w:spacing w:val="-3"/>
                      <w:sz w:val="11"/>
                    </w:rPr>
                    <w:br/>
                    <w:t xml:space="preserve">response on the detailed Tests </w:t>
                  </w:r>
                  <w:r>
                    <w:rPr>
                      <w:rFonts w:ascii="Tahoma" w:eastAsia="Tahoma" w:hAnsi="Tahoma"/>
                      <w:b/>
                      <w:color w:val="0000FF"/>
                      <w:spacing w:val="-3"/>
                      <w:sz w:val="11"/>
                    </w:rPr>
                    <w:br/>
                    <w:t>programme</w:t>
                  </w:r>
                </w:p>
              </w:txbxContent>
            </v:textbox>
          </v:shape>
        </w:pict>
      </w:r>
      <w:r>
        <w:pict w14:anchorId="4653CFEA">
          <v:shape id="_x0000_s1105" type="#_x0000_t202" style="position:absolute;margin-left:28.6pt;margin-top:344.95pt;width:92.15pt;height:7.15pt;z-index:-251692544;mso-wrap-distance-left:0;mso-wrap-distance-right:0" filled="f" stroked="f">
            <v:textbox inset="0,0,0,0">
              <w:txbxContent>
                <w:p w14:paraId="4653D047" w14:textId="77777777" w:rsidR="001B2D35" w:rsidRDefault="00000000">
                  <w:pPr>
                    <w:spacing w:line="133" w:lineRule="exact"/>
                    <w:textAlignment w:val="baseline"/>
                    <w:rPr>
                      <w:rFonts w:ascii="Tahoma" w:eastAsia="Tahoma" w:hAnsi="Tahoma"/>
                      <w:b/>
                      <w:color w:val="0000FF"/>
                      <w:spacing w:val="-5"/>
                      <w:sz w:val="11"/>
                    </w:rPr>
                  </w:pPr>
                  <w:r>
                    <w:rPr>
                      <w:rFonts w:ascii="Tahoma" w:eastAsia="Tahoma" w:hAnsi="Tahoma"/>
                      <w:b/>
                      <w:color w:val="0000FF"/>
                      <w:spacing w:val="-5"/>
                      <w:sz w:val="11"/>
                    </w:rPr>
                    <w:t>Dispute resolution process may be</w:t>
                  </w:r>
                </w:p>
              </w:txbxContent>
            </v:textbox>
          </v:shape>
        </w:pict>
      </w:r>
      <w:r>
        <w:pict w14:anchorId="4653CFEB">
          <v:shape id="_x0000_s1104" type="#_x0000_t202" style="position:absolute;margin-left:28.8pt;margin-top:178.9pt;width:90.5pt;height:29.7pt;z-index:-251691520;mso-wrap-distance-left:0;mso-wrap-distance-right:0" filled="f" stroked="f">
            <v:textbox inset="0,0,0,0">
              <w:txbxContent>
                <w:p w14:paraId="4653D048" w14:textId="77777777" w:rsidR="001B2D35" w:rsidRDefault="00000000">
                  <w:pPr>
                    <w:spacing w:line="147" w:lineRule="exact"/>
                    <w:jc w:val="right"/>
                    <w:textAlignment w:val="baseline"/>
                    <w:rPr>
                      <w:rFonts w:ascii="Tahoma" w:eastAsia="Tahoma" w:hAnsi="Tahoma"/>
                      <w:b/>
                      <w:color w:val="0000FF"/>
                      <w:spacing w:val="-2"/>
                      <w:sz w:val="11"/>
                    </w:rPr>
                  </w:pPr>
                  <w:r>
                    <w:rPr>
                      <w:rFonts w:ascii="Tahoma" w:eastAsia="Tahoma" w:hAnsi="Tahoma"/>
                      <w:b/>
                      <w:color w:val="0000FF"/>
                      <w:spacing w:val="-2"/>
                      <w:sz w:val="11"/>
                    </w:rPr>
                    <w:t>Affected Users/TO contacted and given details of Tests proposal for assessment of implications and responds</w:t>
                  </w:r>
                </w:p>
              </w:txbxContent>
            </v:textbox>
          </v:shape>
        </w:pict>
      </w:r>
      <w:r>
        <w:pict w14:anchorId="4653CFEC">
          <v:shape id="_x0000_s1103" type="#_x0000_t202" style="position:absolute;margin-left:33.85pt;margin-top:284.95pt;width:81.35pt;height:7.15pt;z-index:-251690496;mso-wrap-distance-left:0;mso-wrap-distance-right:0" filled="f" stroked="f">
            <v:textbox inset="0,0,0,0">
              <w:txbxContent>
                <w:p w14:paraId="4653D049" w14:textId="77777777" w:rsidR="001B2D35" w:rsidRDefault="00000000">
                  <w:pPr>
                    <w:spacing w:line="138" w:lineRule="exact"/>
                    <w:textAlignment w:val="baseline"/>
                    <w:rPr>
                      <w:rFonts w:ascii="Tahoma" w:eastAsia="Tahoma" w:hAnsi="Tahoma"/>
                      <w:b/>
                      <w:color w:val="0000FF"/>
                      <w:spacing w:val="-4"/>
                      <w:sz w:val="11"/>
                    </w:rPr>
                  </w:pPr>
                  <w:r>
                    <w:rPr>
                      <w:rFonts w:ascii="Tahoma" w:eastAsia="Tahoma" w:hAnsi="Tahoma"/>
                      <w:b/>
                      <w:color w:val="0000FF"/>
                      <w:spacing w:val="-4"/>
                      <w:sz w:val="11"/>
                    </w:rPr>
                    <w:t>Tests proposer may choose to</w:t>
                  </w:r>
                </w:p>
              </w:txbxContent>
            </v:textbox>
          </v:shape>
        </w:pict>
      </w:r>
      <w:r>
        <w:pict w14:anchorId="4653CFED">
          <v:shape id="_x0000_s1102" type="#_x0000_t202" style="position:absolute;margin-left:42.5pt;margin-top:320.5pt;width:65.5pt;height:7.1pt;z-index:-251689472;mso-wrap-distance-left:0;mso-wrap-distance-right:0" filled="f" stroked="f">
            <v:textbox inset="0,0,0,0">
              <w:txbxContent>
                <w:p w14:paraId="4653D04A" w14:textId="77777777" w:rsidR="001B2D35" w:rsidRDefault="00000000">
                  <w:pPr>
                    <w:spacing w:line="132" w:lineRule="exact"/>
                    <w:textAlignment w:val="baseline"/>
                    <w:rPr>
                      <w:rFonts w:ascii="Tahoma" w:eastAsia="Tahoma" w:hAnsi="Tahoma"/>
                      <w:b/>
                      <w:color w:val="0000FF"/>
                      <w:spacing w:val="-6"/>
                      <w:sz w:val="11"/>
                    </w:rPr>
                  </w:pPr>
                  <w:r>
                    <w:rPr>
                      <w:rFonts w:ascii="Tahoma" w:eastAsia="Tahoma" w:hAnsi="Tahoma"/>
                      <w:b/>
                      <w:color w:val="0000FF"/>
                      <w:spacing w:val="-6"/>
                      <w:sz w:val="11"/>
                    </w:rPr>
                    <w:t>Tests proposer informed</w:t>
                  </w:r>
                </w:p>
              </w:txbxContent>
            </v:textbox>
          </v:shape>
        </w:pict>
      </w:r>
      <w:r>
        <w:pict w14:anchorId="4653CFEE">
          <v:shape id="_x0000_s1101" type="#_x0000_t202" style="position:absolute;margin-left:51.6pt;margin-top:413.6pt;width:76.1pt;height:7.4pt;z-index:-251688448;mso-wrap-distance-left:0;mso-wrap-distance-right:0" filled="f" stroked="f">
            <v:textbox inset="0,0,0,0">
              <w:txbxContent>
                <w:p w14:paraId="4653D04B" w14:textId="77777777" w:rsidR="001B2D35" w:rsidRDefault="00000000">
                  <w:pPr>
                    <w:spacing w:line="142" w:lineRule="exact"/>
                    <w:textAlignment w:val="baseline"/>
                    <w:rPr>
                      <w:rFonts w:ascii="Tahoma" w:eastAsia="Tahoma" w:hAnsi="Tahoma"/>
                      <w:b/>
                      <w:color w:val="0000FF"/>
                      <w:spacing w:val="-6"/>
                      <w:sz w:val="11"/>
                    </w:rPr>
                  </w:pPr>
                  <w:r>
                    <w:rPr>
                      <w:rFonts w:ascii="Tahoma" w:eastAsia="Tahoma" w:hAnsi="Tahoma"/>
                      <w:b/>
                      <w:color w:val="0000FF"/>
                      <w:spacing w:val="-6"/>
                      <w:sz w:val="11"/>
                    </w:rPr>
                    <w:t>Tests proposer prepares and</w:t>
                  </w:r>
                </w:p>
              </w:txbxContent>
            </v:textbox>
          </v:shape>
        </w:pict>
      </w:r>
      <w:r>
        <w:pict w14:anchorId="4653CFEF">
          <v:shape id="_x0000_s1100" type="#_x0000_t202" style="position:absolute;margin-left:54.75pt;margin-top:30.55pt;width:38.85pt;height:15.05pt;z-index:-251687424;mso-wrap-distance-left:0;mso-wrap-distance-right:0" filled="f" stroked="f">
            <v:textbox inset="0,0,0,0">
              <w:txbxContent>
                <w:p w14:paraId="4653D04C" w14:textId="77777777" w:rsidR="001B2D35" w:rsidRDefault="00000000">
                  <w:pPr>
                    <w:spacing w:line="143" w:lineRule="exact"/>
                    <w:ind w:left="144" w:hanging="144"/>
                    <w:textAlignment w:val="baseline"/>
                    <w:rPr>
                      <w:rFonts w:ascii="Tahoma" w:eastAsia="Tahoma" w:hAnsi="Tahoma"/>
                      <w:b/>
                      <w:color w:val="0000FF"/>
                      <w:spacing w:val="-5"/>
                      <w:sz w:val="11"/>
                      <w:u w:val="single"/>
                    </w:rPr>
                  </w:pPr>
                  <w:r>
                    <w:rPr>
                      <w:rFonts w:ascii="Tahoma" w:eastAsia="Tahoma" w:hAnsi="Tahoma"/>
                      <w:b/>
                      <w:color w:val="0000FF"/>
                      <w:spacing w:val="-5"/>
                      <w:sz w:val="11"/>
                      <w:u w:val="single"/>
                    </w:rPr>
                    <w:t>External / Test proposer</w:t>
                  </w:r>
                </w:p>
              </w:txbxContent>
            </v:textbox>
          </v:shape>
        </w:pict>
      </w:r>
      <w:r>
        <w:pict w14:anchorId="4653CFF0">
          <v:shape id="_x0000_s1099" type="#_x0000_t202" style="position:absolute;margin-left:55.95pt;margin-top:421.05pt;width:66.25pt;height:7.35pt;z-index:-251686400;mso-wrap-distance-left:0;mso-wrap-distance-right:0" filled="f" stroked="f">
            <v:textbox inset="0,0,0,0">
              <w:txbxContent>
                <w:p w14:paraId="4653D04D" w14:textId="77777777" w:rsidR="001B2D35" w:rsidRDefault="00000000">
                  <w:pPr>
                    <w:spacing w:line="137" w:lineRule="exact"/>
                    <w:textAlignment w:val="baseline"/>
                    <w:rPr>
                      <w:rFonts w:ascii="Tahoma" w:eastAsia="Tahoma" w:hAnsi="Tahoma"/>
                      <w:b/>
                      <w:color w:val="0000FF"/>
                      <w:spacing w:val="-4"/>
                      <w:sz w:val="11"/>
                    </w:rPr>
                  </w:pPr>
                  <w:r>
                    <w:rPr>
                      <w:rFonts w:ascii="Tahoma" w:eastAsia="Tahoma" w:hAnsi="Tahoma"/>
                      <w:b/>
                      <w:color w:val="0000FF"/>
                      <w:spacing w:val="-4"/>
                      <w:sz w:val="11"/>
                    </w:rPr>
                    <w:t>submits outage request</w:t>
                  </w:r>
                </w:p>
              </w:txbxContent>
            </v:textbox>
          </v:shape>
        </w:pict>
      </w:r>
      <w:r>
        <w:pict w14:anchorId="4653CFF1">
          <v:shape id="_x0000_s1098" type="#_x0000_t202" style="position:absolute;margin-left:58.1pt;margin-top:455.05pt;width:61.9pt;height:22.8pt;z-index:-251685376;mso-wrap-distance-left:0;mso-wrap-distance-right:0" filled="f" stroked="f">
            <v:textbox inset="0,0,0,0">
              <w:txbxContent>
                <w:p w14:paraId="4653D04E" w14:textId="77777777" w:rsidR="001B2D35" w:rsidRDefault="00000000">
                  <w:pPr>
                    <w:spacing w:line="150" w:lineRule="exact"/>
                    <w:jc w:val="center"/>
                    <w:textAlignment w:val="baseline"/>
                    <w:rPr>
                      <w:rFonts w:ascii="Tahoma" w:eastAsia="Tahoma" w:hAnsi="Tahoma"/>
                      <w:b/>
                      <w:color w:val="0000FF"/>
                      <w:spacing w:val="-3"/>
                      <w:sz w:val="11"/>
                    </w:rPr>
                  </w:pPr>
                  <w:r>
                    <w:rPr>
                      <w:rFonts w:ascii="Tahoma" w:eastAsia="Tahoma" w:hAnsi="Tahoma"/>
                      <w:b/>
                      <w:color w:val="0000FF"/>
                      <w:spacing w:val="-3"/>
                      <w:sz w:val="11"/>
                    </w:rPr>
                    <w:t xml:space="preserve">Tests proposer submits </w:t>
                  </w:r>
                  <w:r>
                    <w:rPr>
                      <w:rFonts w:ascii="Tahoma" w:eastAsia="Tahoma" w:hAnsi="Tahoma"/>
                      <w:b/>
                      <w:color w:val="0000FF"/>
                      <w:spacing w:val="-3"/>
                      <w:sz w:val="11"/>
                    </w:rPr>
                    <w:br/>
                    <w:t xml:space="preserve">draft/ revised detailed </w:t>
                  </w:r>
                  <w:r>
                    <w:rPr>
                      <w:rFonts w:ascii="Tahoma" w:eastAsia="Tahoma" w:hAnsi="Tahoma"/>
                      <w:b/>
                      <w:color w:val="0000FF"/>
                      <w:spacing w:val="-3"/>
                      <w:sz w:val="11"/>
                    </w:rPr>
                    <w:br/>
                    <w:t>Tests programme</w:t>
                  </w:r>
                </w:p>
              </w:txbxContent>
            </v:textbox>
          </v:shape>
        </w:pict>
      </w:r>
      <w:r>
        <w:pict w14:anchorId="4653CFF2">
          <v:shape id="_x0000_s1097" type="#_x0000_t202" style="position:absolute;margin-left:58.45pt;margin-top:352.4pt;width:31.95pt;height:7pt;z-index:-251684352;mso-wrap-distance-left:0;mso-wrap-distance-right:0" filled="f" stroked="f">
            <v:textbox inset="0,0,0,0">
              <w:txbxContent>
                <w:p w14:paraId="4653D04F" w14:textId="77777777" w:rsidR="001B2D35" w:rsidRDefault="00000000">
                  <w:pPr>
                    <w:spacing w:line="128" w:lineRule="exact"/>
                    <w:textAlignment w:val="baseline"/>
                    <w:rPr>
                      <w:rFonts w:ascii="Tahoma" w:eastAsia="Tahoma" w:hAnsi="Tahoma"/>
                      <w:b/>
                      <w:color w:val="0000FF"/>
                      <w:spacing w:val="6"/>
                      <w:sz w:val="11"/>
                    </w:rPr>
                  </w:pPr>
                  <w:r>
                    <w:rPr>
                      <w:rFonts w:ascii="Tahoma" w:eastAsia="Tahoma" w:hAnsi="Tahoma"/>
                      <w:b/>
                      <w:color w:val="0000FF"/>
                      <w:spacing w:val="6"/>
                      <w:sz w:val="11"/>
                    </w:rPr>
                    <w:t>initiated</w:t>
                  </w:r>
                </w:p>
              </w:txbxContent>
            </v:textbox>
          </v:shape>
        </w:pict>
      </w:r>
      <w:r>
        <w:pict w14:anchorId="4653CFF3">
          <v:shape id="_x0000_s1096" type="#_x0000_t202" style="position:absolute;margin-left:64.9pt;margin-top:255.2pt;width:19.25pt;height:7pt;z-index:-251683328;mso-wrap-distance-left:0;mso-wrap-distance-right:0" filled="f" stroked="f">
            <v:textbox inset="0,0,0,0">
              <w:txbxContent>
                <w:p w14:paraId="4653D050" w14:textId="77777777" w:rsidR="001B2D35" w:rsidRDefault="00000000">
                  <w:pPr>
                    <w:spacing w:line="128" w:lineRule="exact"/>
                    <w:textAlignment w:val="baseline"/>
                    <w:rPr>
                      <w:rFonts w:ascii="Tahoma" w:eastAsia="Tahoma" w:hAnsi="Tahoma"/>
                      <w:b/>
                      <w:color w:val="FF0000"/>
                      <w:spacing w:val="16"/>
                      <w:sz w:val="11"/>
                    </w:rPr>
                  </w:pPr>
                  <w:r>
                    <w:rPr>
                      <w:rFonts w:ascii="Tahoma" w:eastAsia="Tahoma" w:hAnsi="Tahoma"/>
                      <w:b/>
                      <w:color w:val="FF0000"/>
                      <w:spacing w:val="16"/>
                      <w:sz w:val="11"/>
                    </w:rPr>
                    <w:t>End</w:t>
                  </w:r>
                </w:p>
              </w:txbxContent>
            </v:textbox>
          </v:shape>
        </w:pict>
      </w:r>
      <w:r>
        <w:pict w14:anchorId="4653CFF4">
          <v:shape id="_x0000_s1095" type="#_x0000_t202" style="position:absolute;margin-left:64.9pt;margin-top:376.9pt;width:19.25pt;height:7pt;z-index:-251682304;mso-wrap-distance-left:0;mso-wrap-distance-right:0" filled="f" stroked="f">
            <v:textbox inset="0,0,0,0">
              <w:txbxContent>
                <w:p w14:paraId="4653D051" w14:textId="77777777" w:rsidR="001B2D35" w:rsidRDefault="00000000">
                  <w:pPr>
                    <w:spacing w:line="128" w:lineRule="exact"/>
                    <w:textAlignment w:val="baseline"/>
                    <w:rPr>
                      <w:rFonts w:ascii="Tahoma" w:eastAsia="Tahoma" w:hAnsi="Tahoma"/>
                      <w:b/>
                      <w:color w:val="FF0000"/>
                      <w:spacing w:val="16"/>
                      <w:sz w:val="11"/>
                    </w:rPr>
                  </w:pPr>
                  <w:r>
                    <w:rPr>
                      <w:rFonts w:ascii="Tahoma" w:eastAsia="Tahoma" w:hAnsi="Tahoma"/>
                      <w:b/>
                      <w:color w:val="FF0000"/>
                      <w:spacing w:val="16"/>
                      <w:sz w:val="11"/>
                    </w:rPr>
                    <w:t>End</w:t>
                  </w:r>
                </w:p>
              </w:txbxContent>
            </v:textbox>
          </v:shape>
        </w:pict>
      </w:r>
      <w:r>
        <w:pict w14:anchorId="4653CFF5">
          <v:shape id="_x0000_s1094" type="#_x0000_t202" style="position:absolute;margin-left:85pt;margin-top:4.7pt;width:117.1pt;height:8.3pt;z-index:-251681280;mso-wrap-distance-left:0;mso-wrap-distance-right:0" filled="f" stroked="f">
            <v:textbox inset="0,0,0,0">
              <w:txbxContent>
                <w:p w14:paraId="4653D052" w14:textId="77777777" w:rsidR="001B2D35" w:rsidRDefault="00000000">
                  <w:pPr>
                    <w:spacing w:line="156" w:lineRule="exact"/>
                    <w:textAlignment w:val="baseline"/>
                    <w:rPr>
                      <w:rFonts w:ascii="Tahoma" w:eastAsia="Tahoma" w:hAnsi="Tahoma"/>
                      <w:b/>
                      <w:color w:val="0000FF"/>
                      <w:spacing w:val="-3"/>
                      <w:sz w:val="13"/>
                    </w:rPr>
                  </w:pPr>
                  <w:r>
                    <w:rPr>
                      <w:rFonts w:ascii="Tahoma" w:eastAsia="Tahoma" w:hAnsi="Tahoma"/>
                      <w:b/>
                      <w:color w:val="0000FF"/>
                      <w:spacing w:val="-3"/>
                      <w:sz w:val="13"/>
                    </w:rPr>
                    <w:t>STCP 8-3 Operational/System Tests</w:t>
                  </w:r>
                </w:p>
              </w:txbxContent>
            </v:textbox>
          </v:shape>
        </w:pict>
      </w:r>
      <w:r>
        <w:pict w14:anchorId="4653CFF6">
          <v:shape id="_x0000_s1093" type="#_x0000_t202" style="position:absolute;margin-left:176.2pt;margin-top:520.55pt;width:100.55pt;height:22.35pt;z-index:-251680256;mso-wrap-distance-left:0;mso-wrap-distance-right:0" filled="f" stroked="f">
            <v:textbox inset="0,0,0,0">
              <w:txbxContent>
                <w:p w14:paraId="4653D053" w14:textId="77777777" w:rsidR="001B2D35" w:rsidRDefault="00000000">
                  <w:pPr>
                    <w:spacing w:line="145" w:lineRule="exact"/>
                    <w:jc w:val="center"/>
                    <w:textAlignment w:val="baseline"/>
                    <w:rPr>
                      <w:rFonts w:ascii="Tahoma" w:eastAsia="Tahoma" w:hAnsi="Tahoma"/>
                      <w:b/>
                      <w:color w:val="0000FF"/>
                      <w:spacing w:val="-3"/>
                      <w:sz w:val="11"/>
                    </w:rPr>
                  </w:pPr>
                  <w:r>
                    <w:rPr>
                      <w:rFonts w:ascii="Tahoma" w:eastAsia="Tahoma" w:hAnsi="Tahoma"/>
                      <w:b/>
                      <w:color w:val="0000FF"/>
                      <w:spacing w:val="-3"/>
                      <w:sz w:val="11"/>
                    </w:rPr>
                    <w:t xml:space="preserve">SO receives draft/ revised detailed </w:t>
                  </w:r>
                  <w:r>
                    <w:rPr>
                      <w:rFonts w:ascii="Tahoma" w:eastAsia="Tahoma" w:hAnsi="Tahoma"/>
                      <w:b/>
                      <w:color w:val="0000FF"/>
                      <w:spacing w:val="-3"/>
                      <w:sz w:val="11"/>
                    </w:rPr>
                    <w:br/>
                    <w:t xml:space="preserve">Tests programme and informs TO and </w:t>
                  </w:r>
                  <w:r>
                    <w:rPr>
                      <w:rFonts w:ascii="Tahoma" w:eastAsia="Tahoma" w:hAnsi="Tahoma"/>
                      <w:b/>
                      <w:color w:val="0000FF"/>
                      <w:spacing w:val="-3"/>
                      <w:sz w:val="11"/>
                    </w:rPr>
                    <w:br/>
                    <w:t>affected Users/TO</w:t>
                  </w:r>
                </w:p>
              </w:txbxContent>
            </v:textbox>
          </v:shape>
        </w:pict>
      </w:r>
      <w:r>
        <w:pict w14:anchorId="4653CFF7">
          <v:shape id="_x0000_s1092" type="#_x0000_t202" style="position:absolute;margin-left:186.75pt;margin-top:119.85pt;width:80.4pt;height:7.35pt;z-index:-251679232;mso-wrap-distance-left:0;mso-wrap-distance-right:0" filled="f" stroked="f">
            <v:textbox inset="0,0,0,0">
              <w:txbxContent>
                <w:p w14:paraId="4653D054" w14:textId="77777777" w:rsidR="001B2D35" w:rsidRDefault="00000000">
                  <w:pPr>
                    <w:spacing w:line="142" w:lineRule="exact"/>
                    <w:textAlignment w:val="baseline"/>
                    <w:rPr>
                      <w:rFonts w:ascii="Tahoma" w:eastAsia="Tahoma" w:hAnsi="Tahoma"/>
                      <w:b/>
                      <w:color w:val="0000FF"/>
                      <w:spacing w:val="-4"/>
                      <w:sz w:val="11"/>
                    </w:rPr>
                  </w:pPr>
                  <w:r>
                    <w:rPr>
                      <w:rFonts w:ascii="Tahoma" w:eastAsia="Tahoma" w:hAnsi="Tahoma"/>
                      <w:b/>
                      <w:color w:val="0000FF"/>
                      <w:spacing w:val="-4"/>
                      <w:sz w:val="11"/>
                    </w:rPr>
                    <w:t>proposal from Tests proposer</w:t>
                  </w:r>
                </w:p>
              </w:txbxContent>
            </v:textbox>
          </v:shape>
        </w:pict>
      </w:r>
      <w:r>
        <w:pict w14:anchorId="4653CFF8">
          <v:shape id="_x0000_s1091" type="#_x0000_t202" style="position:absolute;margin-left:189.85pt;margin-top:228.55pt;width:73.45pt;height:7.4pt;z-index:-251678208;mso-wrap-distance-left:0;mso-wrap-distance-right:0" filled="f" stroked="f">
            <v:textbox inset="0,0,0,0">
              <w:txbxContent>
                <w:p w14:paraId="4653D055" w14:textId="77777777" w:rsidR="001B2D35" w:rsidRDefault="00000000">
                  <w:pPr>
                    <w:spacing w:line="143" w:lineRule="exact"/>
                    <w:textAlignment w:val="baseline"/>
                    <w:rPr>
                      <w:rFonts w:ascii="Tahoma" w:eastAsia="Tahoma" w:hAnsi="Tahoma"/>
                      <w:b/>
                      <w:color w:val="0000FF"/>
                      <w:spacing w:val="-6"/>
                      <w:sz w:val="11"/>
                    </w:rPr>
                  </w:pPr>
                  <w:r>
                    <w:rPr>
                      <w:rFonts w:ascii="Tahoma" w:eastAsia="Tahoma" w:hAnsi="Tahoma"/>
                      <w:b/>
                      <w:color w:val="0000FF"/>
                      <w:spacing w:val="-6"/>
                      <w:sz w:val="11"/>
                    </w:rPr>
                    <w:t>SO receives responses from</w:t>
                  </w:r>
                </w:p>
              </w:txbxContent>
            </v:textbox>
          </v:shape>
        </w:pict>
      </w:r>
      <w:r>
        <w:pict w14:anchorId="4653CFF9">
          <v:shape id="_x0000_s1090" type="#_x0000_t202" style="position:absolute;margin-left:189.85pt;margin-top:565.05pt;width:73.45pt;height:7.35pt;z-index:-251677184;mso-wrap-distance-left:0;mso-wrap-distance-right:0" filled="f" stroked="f">
            <v:textbox inset="0,0,0,0">
              <w:txbxContent>
                <w:p w14:paraId="4653D056" w14:textId="77777777" w:rsidR="001B2D35" w:rsidRDefault="00000000">
                  <w:pPr>
                    <w:spacing w:line="137" w:lineRule="exact"/>
                    <w:textAlignment w:val="baseline"/>
                    <w:rPr>
                      <w:rFonts w:ascii="Tahoma" w:eastAsia="Tahoma" w:hAnsi="Tahoma"/>
                      <w:b/>
                      <w:color w:val="0000FF"/>
                      <w:spacing w:val="-6"/>
                      <w:sz w:val="11"/>
                    </w:rPr>
                  </w:pPr>
                  <w:r>
                    <w:rPr>
                      <w:rFonts w:ascii="Tahoma" w:eastAsia="Tahoma" w:hAnsi="Tahoma"/>
                      <w:b/>
                      <w:color w:val="0000FF"/>
                      <w:spacing w:val="-6"/>
                      <w:sz w:val="11"/>
                    </w:rPr>
                    <w:t>SO receives responses from</w:t>
                  </w:r>
                </w:p>
              </w:txbxContent>
            </v:textbox>
          </v:shape>
        </w:pict>
      </w:r>
      <w:r>
        <w:pict w14:anchorId="4653CFFA">
          <v:shape id="_x0000_s1089" type="#_x0000_t202" style="position:absolute;margin-left:191.3pt;margin-top:452.25pt;width:71.05pt;height:7.35pt;z-index:-251676160;mso-wrap-distance-left:0;mso-wrap-distance-right:0" filled="f" stroked="f">
            <v:textbox inset="0,0,0,0">
              <w:txbxContent>
                <w:p w14:paraId="4653D057" w14:textId="77777777" w:rsidR="001B2D35" w:rsidRDefault="00000000">
                  <w:pPr>
                    <w:spacing w:line="133" w:lineRule="exact"/>
                    <w:textAlignment w:val="baseline"/>
                    <w:rPr>
                      <w:rFonts w:ascii="Tahoma" w:eastAsia="Tahoma" w:hAnsi="Tahoma"/>
                      <w:b/>
                      <w:color w:val="0000FF"/>
                      <w:spacing w:val="-6"/>
                      <w:sz w:val="11"/>
                    </w:rPr>
                  </w:pPr>
                  <w:r>
                    <w:rPr>
                      <w:rFonts w:ascii="Tahoma" w:eastAsia="Tahoma" w:hAnsi="Tahoma"/>
                      <w:b/>
                      <w:color w:val="0000FF"/>
                      <w:spacing w:val="-6"/>
                      <w:sz w:val="11"/>
                    </w:rPr>
                    <w:t>Outage included in Outage</w:t>
                  </w:r>
                </w:p>
              </w:txbxContent>
            </v:textbox>
          </v:shape>
        </w:pict>
      </w:r>
      <w:r>
        <w:pict w14:anchorId="4653CFFB">
          <v:shape id="_x0000_s1088" type="#_x0000_t202" style="position:absolute;margin-left:192.75pt;margin-top:63.45pt;width:67.65pt;height:7.35pt;z-index:-251675136;mso-wrap-distance-left:0;mso-wrap-distance-right:0" filled="f" stroked="f">
            <v:textbox inset="0,0,0,0">
              <w:txbxContent>
                <w:p w14:paraId="4653D058" w14:textId="77777777" w:rsidR="001B2D35" w:rsidRDefault="00000000">
                  <w:pPr>
                    <w:spacing w:line="133" w:lineRule="exact"/>
                    <w:textAlignment w:val="baseline"/>
                    <w:rPr>
                      <w:rFonts w:ascii="Tahoma" w:eastAsia="Tahoma" w:hAnsi="Tahoma"/>
                      <w:b/>
                      <w:color w:val="0000FF"/>
                      <w:spacing w:val="-6"/>
                      <w:sz w:val="11"/>
                    </w:rPr>
                  </w:pPr>
                  <w:r>
                    <w:rPr>
                      <w:rFonts w:ascii="Tahoma" w:eastAsia="Tahoma" w:hAnsi="Tahoma"/>
                      <w:b/>
                      <w:color w:val="0000FF"/>
                      <w:spacing w:val="-6"/>
                      <w:sz w:val="11"/>
                    </w:rPr>
                    <w:t>Tests proposal submitted</w:t>
                  </w:r>
                </w:p>
              </w:txbxContent>
            </v:textbox>
          </v:shape>
        </w:pict>
      </w:r>
      <w:r>
        <w:pict w14:anchorId="4653CFFC">
          <v:shape id="_x0000_s1087" type="#_x0000_t202" style="position:absolute;margin-left:193.45pt;margin-top:112.4pt;width:66.5pt;height:7pt;z-index:-251674112;mso-wrap-distance-left:0;mso-wrap-distance-right:0" filled="f" stroked="f">
            <v:textbox inset="0,0,0,0">
              <w:txbxContent>
                <w:p w14:paraId="4653D059" w14:textId="77777777" w:rsidR="001B2D35" w:rsidRDefault="00000000">
                  <w:pPr>
                    <w:spacing w:line="133" w:lineRule="exact"/>
                    <w:textAlignment w:val="baseline"/>
                    <w:rPr>
                      <w:rFonts w:ascii="Tahoma" w:eastAsia="Tahoma" w:hAnsi="Tahoma"/>
                      <w:b/>
                      <w:color w:val="0000FF"/>
                      <w:spacing w:val="-6"/>
                      <w:sz w:val="11"/>
                    </w:rPr>
                  </w:pPr>
                  <w:r>
                    <w:rPr>
                      <w:rFonts w:ascii="Tahoma" w:eastAsia="Tahoma" w:hAnsi="Tahoma"/>
                      <w:b/>
                      <w:color w:val="0000FF"/>
                      <w:spacing w:val="-6"/>
                      <w:sz w:val="11"/>
                    </w:rPr>
                    <w:t>SO receives outline Tests</w:t>
                  </w:r>
                </w:p>
              </w:txbxContent>
            </v:textbox>
          </v:shape>
        </w:pict>
      </w:r>
      <w:r>
        <w:pict w14:anchorId="4653CFFD">
          <v:shape id="_x0000_s1086" type="#_x0000_t202" style="position:absolute;margin-left:194.65pt;margin-top:186.3pt;width:63.6pt;height:7pt;z-index:-251673088;mso-wrap-distance-left:0;mso-wrap-distance-right:0" filled="f" stroked="f">
            <v:textbox inset="0,0,0,0">
              <w:txbxContent>
                <w:p w14:paraId="4653D05A" w14:textId="77777777" w:rsidR="001B2D35" w:rsidRDefault="00000000">
                  <w:pPr>
                    <w:spacing w:line="138" w:lineRule="exact"/>
                    <w:textAlignment w:val="baseline"/>
                    <w:rPr>
                      <w:rFonts w:ascii="Tahoma" w:eastAsia="Tahoma" w:hAnsi="Tahoma"/>
                      <w:b/>
                      <w:color w:val="0000FF"/>
                      <w:spacing w:val="-7"/>
                      <w:sz w:val="11"/>
                    </w:rPr>
                  </w:pPr>
                  <w:r>
                    <w:rPr>
                      <w:rFonts w:ascii="Tahoma" w:eastAsia="Tahoma" w:hAnsi="Tahoma"/>
                      <w:b/>
                      <w:color w:val="0000FF"/>
                      <w:spacing w:val="-7"/>
                      <w:sz w:val="11"/>
                    </w:rPr>
                    <w:t>SO informs Host TO and</w:t>
                  </w:r>
                </w:p>
              </w:txbxContent>
            </v:textbox>
          </v:shape>
        </w:pict>
      </w:r>
      <w:r>
        <w:pict w14:anchorId="4653CFFE">
          <v:shape id="_x0000_s1085" type="#_x0000_t202" style="position:absolute;margin-left:190.2pt;margin-top:320.5pt;width:17.35pt;height:7pt;z-index:-251672064;mso-wrap-distance-left:0;mso-wrap-distance-right:0" filled="f" stroked="f">
            <v:textbox inset="0,0,0,0">
              <w:txbxContent>
                <w:p w14:paraId="4653D05B" w14:textId="77777777" w:rsidR="001B2D35" w:rsidRDefault="00000000">
                  <w:pPr>
                    <w:spacing w:line="132" w:lineRule="exact"/>
                    <w:textAlignment w:val="baseline"/>
                    <w:rPr>
                      <w:rFonts w:ascii="Tahoma" w:eastAsia="Tahoma" w:hAnsi="Tahoma"/>
                      <w:b/>
                      <w:color w:val="FF0000"/>
                      <w:spacing w:val="28"/>
                      <w:sz w:val="11"/>
                    </w:rPr>
                  </w:pPr>
                  <w:r>
                    <w:rPr>
                      <w:rFonts w:ascii="Tahoma" w:eastAsia="Tahoma" w:hAnsi="Tahoma"/>
                      <w:b/>
                      <w:color w:val="FF0000"/>
                      <w:spacing w:val="28"/>
                      <w:sz w:val="11"/>
                    </w:rPr>
                    <w:t>No</w:t>
                  </w:r>
                </w:p>
              </w:txbxContent>
            </v:textbox>
          </v:shape>
        </w:pict>
      </w:r>
      <w:r>
        <w:pict w14:anchorId="4653CFFF">
          <v:shape id="_x0000_s1084" type="#_x0000_t202" style="position:absolute;margin-left:200.65pt;margin-top:413.6pt;width:51.85pt;height:7.4pt;z-index:-251671040;mso-wrap-distance-left:0;mso-wrap-distance-right:0" filled="f" stroked="f">
            <v:textbox inset="0,0,0,0">
              <w:txbxContent>
                <w:p w14:paraId="4653D05C" w14:textId="77777777" w:rsidR="001B2D35" w:rsidRDefault="00000000">
                  <w:pPr>
                    <w:spacing w:line="142" w:lineRule="exact"/>
                    <w:textAlignment w:val="baseline"/>
                    <w:rPr>
                      <w:rFonts w:ascii="Tahoma" w:eastAsia="Tahoma" w:hAnsi="Tahoma"/>
                      <w:b/>
                      <w:color w:val="0000FF"/>
                      <w:spacing w:val="-8"/>
                      <w:sz w:val="11"/>
                    </w:rPr>
                  </w:pPr>
                  <w:r>
                    <w:rPr>
                      <w:rFonts w:ascii="Tahoma" w:eastAsia="Tahoma" w:hAnsi="Tahoma"/>
                      <w:b/>
                      <w:color w:val="0000FF"/>
                      <w:spacing w:val="-8"/>
                      <w:sz w:val="11"/>
                    </w:rPr>
                    <w:t>SO receives Outage</w:t>
                  </w:r>
                </w:p>
              </w:txbxContent>
            </v:textbox>
          </v:shape>
        </w:pict>
      </w:r>
      <w:r>
        <w:pict w14:anchorId="4653D000">
          <v:shape id="_x0000_s1083" type="#_x0000_t202" style="position:absolute;margin-left:202.35pt;margin-top:193.75pt;width:48.95pt;height:7.15pt;z-index:-251670016;mso-wrap-distance-left:0;mso-wrap-distance-right:0" filled="f" stroked="f">
            <v:textbox inset="0,0,0,0">
              <w:txbxContent>
                <w:p w14:paraId="4653D05D" w14:textId="77777777" w:rsidR="001B2D35" w:rsidRDefault="00000000">
                  <w:pPr>
                    <w:spacing w:line="133" w:lineRule="exact"/>
                    <w:textAlignment w:val="baseline"/>
                    <w:rPr>
                      <w:rFonts w:ascii="Tahoma" w:eastAsia="Tahoma" w:hAnsi="Tahoma"/>
                      <w:b/>
                      <w:color w:val="0000FF"/>
                      <w:spacing w:val="-8"/>
                      <w:sz w:val="11"/>
                    </w:rPr>
                  </w:pPr>
                  <w:r>
                    <w:rPr>
                      <w:rFonts w:ascii="Tahoma" w:eastAsia="Tahoma" w:hAnsi="Tahoma"/>
                      <w:b/>
                      <w:color w:val="0000FF"/>
                      <w:spacing w:val="-8"/>
                      <w:sz w:val="11"/>
                    </w:rPr>
                    <w:t>affected Users/TO</w:t>
                  </w:r>
                </w:p>
              </w:txbxContent>
            </v:textbox>
          </v:shape>
        </w:pict>
      </w:r>
      <w:r>
        <w:pict w14:anchorId="4653D001">
          <v:shape id="_x0000_s1082" type="#_x0000_t202" style="position:absolute;margin-left:202.35pt;margin-top:236.25pt;width:48.95pt;height:7pt;z-index:-251668992;mso-wrap-distance-left:0;mso-wrap-distance-right:0" filled="f" stroked="f">
            <v:textbox inset="0,0,0,0">
              <w:txbxContent>
                <w:p w14:paraId="4653D05E" w14:textId="77777777" w:rsidR="001B2D35" w:rsidRDefault="00000000">
                  <w:pPr>
                    <w:spacing w:line="133" w:lineRule="exact"/>
                    <w:textAlignment w:val="baseline"/>
                    <w:rPr>
                      <w:rFonts w:ascii="Tahoma" w:eastAsia="Tahoma" w:hAnsi="Tahoma"/>
                      <w:b/>
                      <w:color w:val="0000FF"/>
                      <w:spacing w:val="-8"/>
                      <w:sz w:val="11"/>
                    </w:rPr>
                  </w:pPr>
                  <w:r>
                    <w:rPr>
                      <w:rFonts w:ascii="Tahoma" w:eastAsia="Tahoma" w:hAnsi="Tahoma"/>
                      <w:b/>
                      <w:color w:val="0000FF"/>
                      <w:spacing w:val="-8"/>
                      <w:sz w:val="11"/>
                    </w:rPr>
                    <w:t>affected Users/TO</w:t>
                  </w:r>
                </w:p>
              </w:txbxContent>
            </v:textbox>
          </v:shape>
        </w:pict>
      </w:r>
      <w:r>
        <w:pict w14:anchorId="4653D002">
          <v:shape id="_x0000_s1081" type="#_x0000_t202" style="position:absolute;margin-left:202.35pt;margin-top:572.5pt;width:48.95pt;height:7.1pt;z-index:-251667968;mso-wrap-distance-left:0;mso-wrap-distance-right:0" filled="f" stroked="f">
            <v:textbox inset="0,0,0,0">
              <w:txbxContent>
                <w:p w14:paraId="4653D05F" w14:textId="77777777" w:rsidR="001B2D35" w:rsidRDefault="00000000">
                  <w:pPr>
                    <w:spacing w:line="132" w:lineRule="exact"/>
                    <w:textAlignment w:val="baseline"/>
                    <w:rPr>
                      <w:rFonts w:ascii="Tahoma" w:eastAsia="Tahoma" w:hAnsi="Tahoma"/>
                      <w:b/>
                      <w:color w:val="0000FF"/>
                      <w:spacing w:val="-8"/>
                      <w:sz w:val="11"/>
                    </w:rPr>
                  </w:pPr>
                  <w:r>
                    <w:rPr>
                      <w:rFonts w:ascii="Tahoma" w:eastAsia="Tahoma" w:hAnsi="Tahoma"/>
                      <w:b/>
                      <w:color w:val="0000FF"/>
                      <w:spacing w:val="-8"/>
                      <w:sz w:val="11"/>
                    </w:rPr>
                    <w:t>affected Users/TO</w:t>
                  </w:r>
                </w:p>
              </w:txbxContent>
            </v:textbox>
          </v:shape>
        </w:pict>
      </w:r>
      <w:r>
        <w:pict w14:anchorId="4653D003">
          <v:shape id="_x0000_s1080" type="#_x0000_t202" style="position:absolute;margin-left:204.25pt;margin-top:421.05pt;width:44.9pt;height:7.35pt;z-index:-251666944;mso-wrap-distance-left:0;mso-wrap-distance-right:0" filled="f" stroked="f">
            <v:textbox inset="0,0,0,0">
              <w:txbxContent>
                <w:p w14:paraId="4653D060" w14:textId="77777777" w:rsidR="001B2D35" w:rsidRDefault="00000000">
                  <w:pPr>
                    <w:spacing w:line="137" w:lineRule="exact"/>
                    <w:textAlignment w:val="baseline"/>
                    <w:rPr>
                      <w:rFonts w:ascii="Tahoma" w:eastAsia="Tahoma" w:hAnsi="Tahoma"/>
                      <w:b/>
                      <w:color w:val="0000FF"/>
                      <w:spacing w:val="-8"/>
                      <w:sz w:val="11"/>
                    </w:rPr>
                  </w:pPr>
                  <w:r>
                    <w:rPr>
                      <w:rFonts w:ascii="Tahoma" w:eastAsia="Tahoma" w:hAnsi="Tahoma"/>
                      <w:b/>
                      <w:color w:val="0000FF"/>
                      <w:spacing w:val="-8"/>
                      <w:sz w:val="11"/>
                    </w:rPr>
                    <w:t>request for Tests</w:t>
                  </w:r>
                </w:p>
              </w:txbxContent>
            </v:textbox>
          </v:shape>
        </w:pict>
      </w:r>
      <w:r>
        <w:pict w14:anchorId="4653D004">
          <v:shape id="_x0000_s1079" type="#_x0000_t202" style="position:absolute;margin-left:207pt;margin-top:390.8pt;width:18.75pt;height:7pt;z-index:-251665920;mso-wrap-distance-left:0;mso-wrap-distance-right:0" filled="f" stroked="f">
            <v:textbox inset="0,0,0,0">
              <w:txbxContent>
                <w:p w14:paraId="4653D061" w14:textId="77777777" w:rsidR="001B2D35" w:rsidRDefault="00000000">
                  <w:pPr>
                    <w:spacing w:line="138" w:lineRule="exact"/>
                    <w:textAlignment w:val="baseline"/>
                    <w:rPr>
                      <w:rFonts w:ascii="Tahoma" w:eastAsia="Tahoma" w:hAnsi="Tahoma"/>
                      <w:b/>
                      <w:color w:val="FF0000"/>
                      <w:spacing w:val="19"/>
                      <w:sz w:val="11"/>
                    </w:rPr>
                  </w:pPr>
                  <w:r>
                    <w:rPr>
                      <w:rFonts w:ascii="Tahoma" w:eastAsia="Tahoma" w:hAnsi="Tahoma"/>
                      <w:b/>
                      <w:color w:val="FF0000"/>
                      <w:spacing w:val="19"/>
                      <w:sz w:val="11"/>
                    </w:rPr>
                    <w:t>Yes</w:t>
                  </w:r>
                </w:p>
              </w:txbxContent>
            </v:textbox>
          </v:shape>
        </w:pict>
      </w:r>
      <w:r>
        <w:pict w14:anchorId="4653D005">
          <v:shape id="_x0000_s1078" type="#_x0000_t202" style="position:absolute;margin-left:209.4pt;margin-top:459.9pt;width:34.15pt;height:7pt;z-index:-251664896;mso-wrap-distance-left:0;mso-wrap-distance-right:0" filled="f" stroked="f">
            <v:textbox inset="0,0,0,0">
              <w:txbxContent>
                <w:p w14:paraId="4653D062" w14:textId="77777777" w:rsidR="001B2D35" w:rsidRDefault="00000000">
                  <w:pPr>
                    <w:spacing w:line="138" w:lineRule="exact"/>
                    <w:textAlignment w:val="baseline"/>
                    <w:rPr>
                      <w:rFonts w:ascii="Tahoma" w:eastAsia="Tahoma" w:hAnsi="Tahoma"/>
                      <w:b/>
                      <w:color w:val="0000FF"/>
                      <w:spacing w:val="8"/>
                      <w:sz w:val="11"/>
                    </w:rPr>
                  </w:pPr>
                  <w:r>
                    <w:rPr>
                      <w:rFonts w:ascii="Tahoma" w:eastAsia="Tahoma" w:hAnsi="Tahoma"/>
                      <w:b/>
                      <w:color w:val="0000FF"/>
                      <w:spacing w:val="8"/>
                      <w:sz w:val="11"/>
                    </w:rPr>
                    <w:t>database</w:t>
                  </w:r>
                </w:p>
              </w:txbxContent>
            </v:textbox>
          </v:shape>
        </w:pict>
      </w:r>
      <w:r>
        <w:pict w14:anchorId="4653D006">
          <v:shape id="_x0000_s1077" type="#_x0000_t202" style="position:absolute;margin-left:217.3pt;margin-top:34.4pt;width:17.35pt;height:7pt;z-index:-251663872;mso-wrap-distance-left:0;mso-wrap-distance-right:0" filled="f" stroked="f">
            <v:textbox inset="0,0,0,0">
              <w:txbxContent>
                <w:p w14:paraId="4653D063" w14:textId="77777777" w:rsidR="001B2D35" w:rsidRDefault="00000000">
                  <w:pPr>
                    <w:spacing w:line="138" w:lineRule="exact"/>
                    <w:textAlignment w:val="baseline"/>
                    <w:rPr>
                      <w:rFonts w:ascii="Tahoma" w:eastAsia="Tahoma" w:hAnsi="Tahoma"/>
                      <w:b/>
                      <w:color w:val="0000FF"/>
                      <w:spacing w:val="29"/>
                      <w:sz w:val="11"/>
                    </w:rPr>
                  </w:pPr>
                  <w:r>
                    <w:rPr>
                      <w:rFonts w:ascii="Tahoma" w:eastAsia="Tahoma" w:hAnsi="Tahoma"/>
                      <w:b/>
                      <w:color w:val="0000FF"/>
                      <w:spacing w:val="29"/>
                      <w:sz w:val="11"/>
                    </w:rPr>
                    <w:t>SO</w:t>
                  </w:r>
                </w:p>
              </w:txbxContent>
            </v:textbox>
          </v:shape>
        </w:pict>
      </w:r>
      <w:r>
        <w:pict w14:anchorId="4653D007">
          <v:shape id="_x0000_s1076" type="#_x0000_t202" style="position:absolute;margin-left:243.85pt;margin-top:280.9pt;width:121.2pt;height:7.1pt;z-index:-251662848;mso-wrap-distance-left:0;mso-wrap-distance-right:0" filled="f" stroked="f">
            <v:textbox inset="0,0,0,0">
              <w:txbxContent>
                <w:p w14:paraId="4653D064" w14:textId="77777777" w:rsidR="001B2D35" w:rsidRDefault="00000000">
                  <w:pPr>
                    <w:spacing w:line="132" w:lineRule="exact"/>
                    <w:textAlignment w:val="baseline"/>
                    <w:rPr>
                      <w:rFonts w:ascii="Tahoma" w:eastAsia="Tahoma" w:hAnsi="Tahoma"/>
                      <w:b/>
                      <w:color w:val="0000FF"/>
                      <w:spacing w:val="-4"/>
                      <w:sz w:val="11"/>
                    </w:rPr>
                  </w:pPr>
                  <w:r>
                    <w:rPr>
                      <w:rFonts w:ascii="Tahoma" w:eastAsia="Tahoma" w:hAnsi="Tahoma"/>
                      <w:b/>
                      <w:color w:val="0000FF"/>
                      <w:spacing w:val="-4"/>
                      <w:sz w:val="11"/>
                    </w:rPr>
                    <w:t>SO/TO assess implications of Tests proposals</w:t>
                  </w:r>
                </w:p>
              </w:txbxContent>
            </v:textbox>
          </v:shape>
        </w:pict>
      </w:r>
      <w:r>
        <w:pict w14:anchorId="4653D008">
          <v:shape id="_x0000_s1075" type="#_x0000_t202" style="position:absolute;margin-left:279.6pt;margin-top:324.3pt;width:50.4pt;height:7.15pt;z-index:-251661824;mso-wrap-distance-left:0;mso-wrap-distance-right:0" filled="f" stroked="f">
            <v:textbox inset="0,0,0,0">
              <w:txbxContent>
                <w:p w14:paraId="4653D065" w14:textId="77777777" w:rsidR="001B2D35" w:rsidRDefault="00000000">
                  <w:pPr>
                    <w:spacing w:line="128" w:lineRule="exact"/>
                    <w:textAlignment w:val="baseline"/>
                    <w:rPr>
                      <w:rFonts w:ascii="Tahoma" w:eastAsia="Tahoma" w:hAnsi="Tahoma"/>
                      <w:b/>
                      <w:color w:val="0000FF"/>
                      <w:spacing w:val="-8"/>
                      <w:sz w:val="11"/>
                    </w:rPr>
                  </w:pPr>
                  <w:r>
                    <w:rPr>
                      <w:rFonts w:ascii="Tahoma" w:eastAsia="Tahoma" w:hAnsi="Tahoma"/>
                      <w:b/>
                      <w:color w:val="0000FF"/>
                      <w:spacing w:val="-8"/>
                      <w:sz w:val="11"/>
                    </w:rPr>
                    <w:t>proposals agreed ?</w:t>
                  </w:r>
                </w:p>
              </w:txbxContent>
            </v:textbox>
          </v:shape>
        </w:pict>
      </w:r>
      <w:r>
        <w:pict w14:anchorId="4653D009">
          <v:shape id="_x0000_s1074" type="#_x0000_t202" style="position:absolute;margin-left:287.3pt;margin-top:316.65pt;width:35.05pt;height:7pt;z-index:-251660800;mso-wrap-distance-left:0;mso-wrap-distance-right:0" filled="f" stroked="f">
            <v:textbox inset="0,0,0,0">
              <w:txbxContent>
                <w:p w14:paraId="4653D066" w14:textId="77777777" w:rsidR="001B2D35" w:rsidRDefault="00000000">
                  <w:pPr>
                    <w:spacing w:line="137" w:lineRule="exact"/>
                    <w:textAlignment w:val="baseline"/>
                    <w:rPr>
                      <w:rFonts w:ascii="Tahoma" w:eastAsia="Tahoma" w:hAnsi="Tahoma"/>
                      <w:b/>
                      <w:color w:val="0000FF"/>
                      <w:spacing w:val="-10"/>
                      <w:sz w:val="11"/>
                    </w:rPr>
                  </w:pPr>
                  <w:r>
                    <w:rPr>
                      <w:rFonts w:ascii="Tahoma" w:eastAsia="Tahoma" w:hAnsi="Tahoma"/>
                      <w:b/>
                      <w:color w:val="0000FF"/>
                      <w:spacing w:val="-10"/>
                      <w:sz w:val="11"/>
                    </w:rPr>
                    <w:t>Outline Tests</w:t>
                  </w:r>
                </w:p>
              </w:txbxContent>
            </v:textbox>
          </v:shape>
        </w:pict>
      </w:r>
      <w:r>
        <w:pict w14:anchorId="4653D00A">
          <v:shape id="_x0000_s1073" type="#_x0000_t202" style="position:absolute;margin-left:291.45pt;margin-top:607.9pt;width:28.4pt;height:15.15pt;z-index:-251659776;mso-wrap-distance-left:0;mso-wrap-distance-right:0" filled="f" stroked="f">
            <v:textbox inset="0,0,0,0">
              <w:txbxContent>
                <w:p w14:paraId="4653D067" w14:textId="77777777" w:rsidR="001B2D35" w:rsidRDefault="00000000">
                  <w:pPr>
                    <w:spacing w:line="144" w:lineRule="exact"/>
                    <w:textAlignment w:val="baseline"/>
                    <w:rPr>
                      <w:rFonts w:ascii="Tahoma" w:eastAsia="Tahoma" w:hAnsi="Tahoma"/>
                      <w:b/>
                      <w:color w:val="0000FF"/>
                      <w:spacing w:val="18"/>
                      <w:sz w:val="11"/>
                    </w:rPr>
                  </w:pPr>
                  <w:r>
                    <w:rPr>
                      <w:rFonts w:ascii="Tahoma" w:eastAsia="Tahoma" w:hAnsi="Tahoma"/>
                      <w:b/>
                      <w:color w:val="0000FF"/>
                      <w:spacing w:val="18"/>
                      <w:sz w:val="11"/>
                    </w:rPr>
                    <w:t>Goto A page 2</w:t>
                  </w:r>
                </w:p>
              </w:txbxContent>
            </v:textbox>
          </v:shape>
        </w:pict>
      </w:r>
      <w:r>
        <w:pict w14:anchorId="4653D00B">
          <v:shape id="_x0000_s1072" type="#_x0000_t202" style="position:absolute;margin-left:335.05pt;margin-top:190.15pt;width:85.95pt;height:7.15pt;z-index:-251658752;mso-wrap-distance-left:0;mso-wrap-distance-right:0" filled="f" stroked="f">
            <v:textbox inset="0,0,0,0">
              <w:txbxContent>
                <w:p w14:paraId="4653D068" w14:textId="77777777" w:rsidR="001B2D35" w:rsidRDefault="00000000">
                  <w:pPr>
                    <w:spacing w:line="133" w:lineRule="exact"/>
                    <w:textAlignment w:val="baseline"/>
                    <w:rPr>
                      <w:rFonts w:ascii="Tahoma" w:eastAsia="Tahoma" w:hAnsi="Tahoma"/>
                      <w:b/>
                      <w:color w:val="0000FF"/>
                      <w:spacing w:val="-5"/>
                      <w:sz w:val="11"/>
                    </w:rPr>
                  </w:pPr>
                  <w:r>
                    <w:rPr>
                      <w:rFonts w:ascii="Tahoma" w:eastAsia="Tahoma" w:hAnsi="Tahoma"/>
                      <w:b/>
                      <w:color w:val="0000FF"/>
                      <w:spacing w:val="-5"/>
                      <w:sz w:val="11"/>
                    </w:rPr>
                    <w:t>Host TO receives Tests proposal</w:t>
                  </w:r>
                </w:p>
              </w:txbxContent>
            </v:textbox>
          </v:shape>
        </w:pict>
      </w:r>
      <w:r>
        <w:pict w14:anchorId="4653D00C">
          <v:shape id="_x0000_s1071" type="#_x0000_t202" style="position:absolute;margin-left:336.5pt;margin-top:524.5pt;width:88.1pt;height:7.35pt;z-index:-251657728;mso-wrap-distance-left:0;mso-wrap-distance-right:0" filled="f" stroked="f">
            <v:textbox inset="0,0,0,0">
              <w:txbxContent>
                <w:p w14:paraId="4653D069" w14:textId="77777777" w:rsidR="001B2D35" w:rsidRDefault="00000000">
                  <w:pPr>
                    <w:spacing w:line="142" w:lineRule="exact"/>
                    <w:textAlignment w:val="baseline"/>
                    <w:rPr>
                      <w:rFonts w:ascii="Tahoma" w:eastAsia="Tahoma" w:hAnsi="Tahoma"/>
                      <w:b/>
                      <w:color w:val="0000FF"/>
                      <w:spacing w:val="-5"/>
                      <w:sz w:val="11"/>
                    </w:rPr>
                  </w:pPr>
                  <w:r>
                    <w:rPr>
                      <w:rFonts w:ascii="Tahoma" w:eastAsia="Tahoma" w:hAnsi="Tahoma"/>
                      <w:b/>
                      <w:color w:val="0000FF"/>
                      <w:spacing w:val="-5"/>
                      <w:sz w:val="11"/>
                    </w:rPr>
                    <w:t>TO receive copy of detailed Tests</w:t>
                  </w:r>
                </w:p>
              </w:txbxContent>
            </v:textbox>
          </v:shape>
        </w:pict>
      </w:r>
      <w:r>
        <w:pict w14:anchorId="4653D00D">
          <v:shape id="_x0000_s1070" type="#_x0000_t202" style="position:absolute;margin-left:337.2pt;margin-top:116pt;width:67.7pt;height:7.4pt;z-index:-251656704;mso-wrap-distance-left:0;mso-wrap-distance-right:0" filled="f" stroked="f">
            <v:textbox inset="0,0,0,0">
              <w:txbxContent>
                <w:p w14:paraId="4653D06A" w14:textId="77777777" w:rsidR="001B2D35" w:rsidRDefault="00000000">
                  <w:pPr>
                    <w:spacing w:after="4" w:line="143" w:lineRule="exact"/>
                    <w:textAlignment w:val="baseline"/>
                    <w:rPr>
                      <w:rFonts w:ascii="Tahoma" w:eastAsia="Tahoma" w:hAnsi="Tahoma"/>
                      <w:b/>
                      <w:color w:val="0000FF"/>
                      <w:spacing w:val="-6"/>
                      <w:sz w:val="11"/>
                    </w:rPr>
                  </w:pPr>
                  <w:r>
                    <w:rPr>
                      <w:rFonts w:ascii="Tahoma" w:eastAsia="Tahoma" w:hAnsi="Tahoma"/>
                      <w:b/>
                      <w:color w:val="0000FF"/>
                      <w:spacing w:val="-6"/>
                      <w:sz w:val="11"/>
                    </w:rPr>
                    <w:t>Tests proposal submitted</w:t>
                  </w:r>
                </w:p>
              </w:txbxContent>
            </v:textbox>
          </v:shape>
        </w:pict>
      </w:r>
      <w:r>
        <w:pict w14:anchorId="4653D00E">
          <v:shape id="_x0000_s1069" type="#_x0000_t202" style="position:absolute;margin-left:350.2pt;margin-top:452.25pt;width:56.85pt;height:7pt;z-index:-251655680;mso-wrap-distance-left:0;mso-wrap-distance-right:0" filled="f" stroked="f">
            <v:textbox inset="0,0,0,0">
              <w:txbxContent>
                <w:p w14:paraId="4653D06B" w14:textId="77777777" w:rsidR="001B2D35" w:rsidRDefault="00000000">
                  <w:pPr>
                    <w:spacing w:line="133" w:lineRule="exact"/>
                    <w:textAlignment w:val="baseline"/>
                    <w:rPr>
                      <w:rFonts w:ascii="Tahoma" w:eastAsia="Tahoma" w:hAnsi="Tahoma"/>
                      <w:b/>
                      <w:color w:val="0000FF"/>
                      <w:spacing w:val="-7"/>
                      <w:sz w:val="11"/>
                    </w:rPr>
                  </w:pPr>
                  <w:r>
                    <w:rPr>
                      <w:rFonts w:ascii="Tahoma" w:eastAsia="Tahoma" w:hAnsi="Tahoma"/>
                      <w:b/>
                      <w:color w:val="0000FF"/>
                      <w:spacing w:val="-7"/>
                      <w:sz w:val="11"/>
                    </w:rPr>
                    <w:t>TO receives database</w:t>
                  </w:r>
                </w:p>
              </w:txbxContent>
            </v:textbox>
          </v:shape>
        </w:pict>
      </w:r>
      <w:r>
        <w:pict w14:anchorId="4653D00F">
          <v:shape id="_x0000_s1068" type="#_x0000_t202" style="position:absolute;margin-left:360.1pt;margin-top:532.15pt;width:40.85pt;height:7.15pt;z-index:-251654656;mso-wrap-distance-left:0;mso-wrap-distance-right:0" filled="f" stroked="f">
            <v:textbox inset="0,0,0,0">
              <w:txbxContent>
                <w:p w14:paraId="4653D06C" w14:textId="77777777" w:rsidR="001B2D35" w:rsidRDefault="00000000">
                  <w:pPr>
                    <w:spacing w:line="133" w:lineRule="exact"/>
                    <w:textAlignment w:val="baseline"/>
                    <w:rPr>
                      <w:rFonts w:ascii="Tahoma" w:eastAsia="Tahoma" w:hAnsi="Tahoma"/>
                      <w:b/>
                      <w:color w:val="0000FF"/>
                      <w:spacing w:val="6"/>
                      <w:sz w:val="11"/>
                    </w:rPr>
                  </w:pPr>
                  <w:r>
                    <w:rPr>
                      <w:rFonts w:ascii="Tahoma" w:eastAsia="Tahoma" w:hAnsi="Tahoma"/>
                      <w:b/>
                      <w:color w:val="0000FF"/>
                      <w:spacing w:val="6"/>
                      <w:sz w:val="11"/>
                    </w:rPr>
                    <w:t>programme</w:t>
                  </w:r>
                </w:p>
              </w:txbxContent>
            </v:textbox>
          </v:shape>
        </w:pict>
      </w:r>
      <w:r>
        <w:pict w14:anchorId="4653D010">
          <v:shape id="_x0000_s1067" type="#_x0000_t202" style="position:absolute;margin-left:363.25pt;margin-top:459.9pt;width:31pt;height:7.15pt;z-index:-251653632;mso-wrap-distance-left:0;mso-wrap-distance-right:0" filled="f" stroked="f">
            <v:textbox inset="0,0,0,0">
              <w:txbxContent>
                <w:p w14:paraId="4653D06D" w14:textId="77777777" w:rsidR="001B2D35" w:rsidRDefault="00000000">
                  <w:pPr>
                    <w:spacing w:line="138" w:lineRule="exact"/>
                    <w:textAlignment w:val="baseline"/>
                    <w:rPr>
                      <w:rFonts w:ascii="Tahoma" w:eastAsia="Tahoma" w:hAnsi="Tahoma"/>
                      <w:b/>
                      <w:color w:val="0000FF"/>
                      <w:spacing w:val="8"/>
                      <w:sz w:val="11"/>
                    </w:rPr>
                  </w:pPr>
                  <w:r>
                    <w:rPr>
                      <w:rFonts w:ascii="Tahoma" w:eastAsia="Tahoma" w:hAnsi="Tahoma"/>
                      <w:b/>
                      <w:color w:val="0000FF"/>
                      <w:spacing w:val="8"/>
                      <w:sz w:val="11"/>
                    </w:rPr>
                    <w:t>updates</w:t>
                  </w:r>
                </w:p>
              </w:txbxContent>
            </v:textbox>
          </v:shape>
        </w:pict>
      </w:r>
      <w:r>
        <w:pict w14:anchorId="4653D011">
          <v:shape id="_x0000_s1066" type="#_x0000_t202" style="position:absolute;margin-left:369.25pt;margin-top:34.4pt;width:17.55pt;height:7pt;z-index:-251652608;mso-wrap-distance-left:0;mso-wrap-distance-right:0" filled="f" stroked="f">
            <v:textbox inset="0,0,0,0">
              <w:txbxContent>
                <w:p w14:paraId="4653D06E" w14:textId="77777777" w:rsidR="001B2D35" w:rsidRDefault="00000000">
                  <w:pPr>
                    <w:spacing w:line="138" w:lineRule="exact"/>
                    <w:textAlignment w:val="baseline"/>
                    <w:rPr>
                      <w:rFonts w:ascii="Tahoma" w:eastAsia="Tahoma" w:hAnsi="Tahoma"/>
                      <w:b/>
                      <w:color w:val="0000FF"/>
                      <w:spacing w:val="32"/>
                      <w:sz w:val="11"/>
                    </w:rPr>
                  </w:pPr>
                  <w:r>
                    <w:rPr>
                      <w:rFonts w:ascii="Tahoma" w:eastAsia="Tahoma" w:hAnsi="Tahoma"/>
                      <w:b/>
                      <w:color w:val="0000FF"/>
                      <w:spacing w:val="32"/>
                      <w:sz w:val="11"/>
                    </w:rPr>
                    <w:t>TO</w:t>
                  </w:r>
                </w:p>
              </w:txbxContent>
            </v:textbox>
          </v:shape>
        </w:pict>
      </w:r>
    </w:p>
    <w:p w14:paraId="4653CF94" w14:textId="77777777" w:rsidR="001B2D35" w:rsidRDefault="001B2D35">
      <w:pPr>
        <w:sectPr w:rsidR="001B2D35">
          <w:pgSz w:w="11909" w:h="16838"/>
          <w:pgMar w:top="720" w:right="1191" w:bottom="317" w:left="1718" w:header="720" w:footer="720" w:gutter="0"/>
          <w:cols w:space="720"/>
        </w:sectPr>
      </w:pPr>
    </w:p>
    <w:p w14:paraId="4653CF95"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9 of 12</w:t>
      </w:r>
    </w:p>
    <w:p w14:paraId="4653CF96" w14:textId="77777777" w:rsidR="001B2D35" w:rsidRDefault="001B2D35">
      <w:pPr>
        <w:sectPr w:rsidR="001B2D35">
          <w:type w:val="continuous"/>
          <w:pgSz w:w="11909" w:h="16838"/>
          <w:pgMar w:top="720" w:right="5203" w:bottom="317" w:left="5592" w:header="720" w:footer="720" w:gutter="0"/>
          <w:cols w:space="720"/>
        </w:sectPr>
      </w:pPr>
    </w:p>
    <w:p w14:paraId="4653CF97" w14:textId="77777777" w:rsidR="001B2D35" w:rsidRDefault="00000000">
      <w:pPr>
        <w:spacing w:before="2" w:after="39" w:line="232" w:lineRule="exact"/>
        <w:ind w:left="72"/>
        <w:textAlignment w:val="baseline"/>
        <w:rPr>
          <w:rFonts w:ascii="Arial" w:eastAsia="Arial" w:hAnsi="Arial"/>
          <w:color w:val="000000"/>
          <w:sz w:val="20"/>
        </w:rPr>
      </w:pPr>
      <w:r>
        <w:rPr>
          <w:rFonts w:ascii="Arial" w:eastAsia="Arial" w:hAnsi="Arial"/>
          <w:color w:val="000000"/>
          <w:sz w:val="20"/>
        </w:rPr>
        <w:lastRenderedPageBreak/>
        <w:t>STCP08-3 - Operational Tests and System Tests</w:t>
      </w:r>
    </w:p>
    <w:p w14:paraId="4653CF98" w14:textId="77777777" w:rsidR="001B2D35" w:rsidRDefault="001B2D35">
      <w:pPr>
        <w:spacing w:before="2" w:after="39" w:line="232" w:lineRule="exact"/>
        <w:sectPr w:rsidR="001B2D35">
          <w:pgSz w:w="11909" w:h="16838"/>
          <w:pgMar w:top="720" w:right="406" w:bottom="315" w:left="1723" w:header="720" w:footer="720" w:gutter="0"/>
          <w:cols w:space="720"/>
        </w:sectPr>
      </w:pPr>
    </w:p>
    <w:p w14:paraId="4653CF99" w14:textId="77777777" w:rsidR="001B2D35" w:rsidRDefault="00000000">
      <w:pPr>
        <w:spacing w:before="61" w:line="242" w:lineRule="exact"/>
        <w:textAlignment w:val="baseline"/>
        <w:rPr>
          <w:rFonts w:ascii="Arial" w:eastAsia="Arial" w:hAnsi="Arial"/>
          <w:color w:val="000000"/>
          <w:spacing w:val="-7"/>
          <w:sz w:val="20"/>
        </w:rPr>
      </w:pPr>
      <w:r>
        <w:rPr>
          <w:rFonts w:ascii="Arial" w:eastAsia="Arial" w:hAnsi="Arial"/>
          <w:color w:val="000000"/>
          <w:spacing w:val="-7"/>
          <w:sz w:val="20"/>
        </w:rPr>
        <w:t xml:space="preserve">Issue 007 </w:t>
      </w:r>
      <w:r>
        <w:rPr>
          <w:rFonts w:ascii="Arial" w:eastAsia="Arial" w:hAnsi="Arial"/>
          <w:color w:val="000000"/>
          <w:spacing w:val="-7"/>
          <w:sz w:val="23"/>
        </w:rPr>
        <w:t xml:space="preserve">– </w:t>
      </w:r>
      <w:r>
        <w:rPr>
          <w:rFonts w:ascii="Arial" w:eastAsia="Arial" w:hAnsi="Arial"/>
          <w:color w:val="000000"/>
          <w:spacing w:val="-7"/>
          <w:sz w:val="20"/>
        </w:rPr>
        <w:t>04 March 2024</w:t>
      </w:r>
    </w:p>
    <w:p w14:paraId="4653CF9A" w14:textId="77777777" w:rsidR="001B2D35" w:rsidRDefault="001B2D35">
      <w:pPr>
        <w:sectPr w:rsidR="001B2D35">
          <w:type w:val="continuous"/>
          <w:pgSz w:w="11909" w:h="16838"/>
          <w:pgMar w:top="720" w:right="7685" w:bottom="315" w:left="1814" w:header="720" w:footer="720" w:gutter="0"/>
          <w:cols w:space="720"/>
        </w:sectPr>
      </w:pPr>
    </w:p>
    <w:p w14:paraId="4653CF9B" w14:textId="77777777" w:rsidR="001B2D35" w:rsidRDefault="00000000">
      <w:pPr>
        <w:spacing w:before="14305" w:line="288" w:lineRule="exact"/>
        <w:textAlignment w:val="baseline"/>
        <w:rPr>
          <w:rFonts w:eastAsia="Times New Roman"/>
          <w:color w:val="000000"/>
          <w:sz w:val="24"/>
        </w:rPr>
      </w:pPr>
      <w:r>
        <w:pict w14:anchorId="4653D012">
          <v:shape id="_x0000_s1065" type="#_x0000_t202" style="position:absolute;margin-left:0;margin-top:11.8pt;width:488.9pt;height:689.05pt;z-index:-251651584;mso-wrap-distance-left:0;mso-wrap-distance-right:0" filled="f" stroked="f">
            <v:textbox inset="0,0,0,0">
              <w:txbxContent>
                <w:p w14:paraId="4653D06F" w14:textId="77777777" w:rsidR="001B2D35" w:rsidRDefault="00000000">
                  <w:pPr>
                    <w:textAlignment w:val="baseline"/>
                  </w:pPr>
                  <w:r>
                    <w:rPr>
                      <w:noProof/>
                    </w:rPr>
                    <w:drawing>
                      <wp:inline distT="0" distB="0" distL="0" distR="0" wp14:anchorId="4653D09D" wp14:editId="4653D09E">
                        <wp:extent cx="6209030" cy="875093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9"/>
                                <a:stretch>
                                  <a:fillRect/>
                                </a:stretch>
                              </pic:blipFill>
                              <pic:spPr>
                                <a:xfrm>
                                  <a:off x="0" y="0"/>
                                  <a:ext cx="6209030" cy="8750935"/>
                                </a:xfrm>
                                <a:prstGeom prst="rect">
                                  <a:avLst/>
                                </a:prstGeom>
                              </pic:spPr>
                            </pic:pic>
                          </a:graphicData>
                        </a:graphic>
                      </wp:inline>
                    </w:drawing>
                  </w:r>
                </w:p>
              </w:txbxContent>
            </v:textbox>
          </v:shape>
        </w:pict>
      </w:r>
      <w:r>
        <w:pict w14:anchorId="4653D013">
          <v:shape id="_x0000_s1064" type="#_x0000_t202" style="position:absolute;margin-left:22.9pt;margin-top:312.4pt;width:17.6pt;height:7.35pt;z-index:-251650560;mso-wrap-distance-left:0;mso-wrap-distance-right:0" filled="f" stroked="f">
            <v:textbox inset="0,0,0,0">
              <w:txbxContent>
                <w:p w14:paraId="4653D070" w14:textId="77777777" w:rsidR="001B2D35" w:rsidRDefault="00000000">
                  <w:pPr>
                    <w:spacing w:line="137" w:lineRule="exact"/>
                    <w:textAlignment w:val="baseline"/>
                    <w:rPr>
                      <w:rFonts w:ascii="Arial" w:eastAsia="Arial" w:hAnsi="Arial"/>
                      <w:b/>
                      <w:color w:val="FF0000"/>
                      <w:spacing w:val="22"/>
                      <w:sz w:val="13"/>
                    </w:rPr>
                  </w:pPr>
                  <w:r>
                    <w:rPr>
                      <w:rFonts w:ascii="Arial" w:eastAsia="Arial" w:hAnsi="Arial"/>
                      <w:b/>
                      <w:color w:val="FF0000"/>
                      <w:spacing w:val="22"/>
                      <w:sz w:val="13"/>
                    </w:rPr>
                    <w:t>No</w:t>
                  </w:r>
                </w:p>
              </w:txbxContent>
            </v:textbox>
          </v:shape>
        </w:pict>
      </w:r>
      <w:r>
        <w:pict w14:anchorId="4653D014">
          <v:shape id="_x0000_s1063" type="#_x0000_t202" style="position:absolute;margin-left:34.55pt;margin-top:109.35pt;width:77.05pt;height:31.6pt;z-index:-251649536;mso-wrap-distance-left:0;mso-wrap-distance-right:0" filled="f" stroked="f">
            <v:textbox inset="0,0,0,0">
              <w:txbxContent>
                <w:p w14:paraId="4653D071" w14:textId="77777777" w:rsidR="001B2D35" w:rsidRDefault="00000000">
                  <w:pPr>
                    <w:spacing w:line="156" w:lineRule="exact"/>
                    <w:jc w:val="center"/>
                    <w:textAlignment w:val="baseline"/>
                    <w:rPr>
                      <w:rFonts w:ascii="Arial" w:eastAsia="Arial" w:hAnsi="Arial"/>
                      <w:b/>
                      <w:color w:val="0000FF"/>
                      <w:spacing w:val="-8"/>
                      <w:sz w:val="13"/>
                    </w:rPr>
                  </w:pPr>
                  <w:r>
                    <w:rPr>
                      <w:rFonts w:ascii="Arial" w:eastAsia="Arial" w:hAnsi="Arial"/>
                      <w:b/>
                      <w:color w:val="0000FF"/>
                      <w:spacing w:val="-8"/>
                      <w:sz w:val="13"/>
                    </w:rPr>
                    <w:t xml:space="preserve">In Control Phase Tests </w:t>
                  </w:r>
                  <w:r>
                    <w:rPr>
                      <w:rFonts w:ascii="Arial" w:eastAsia="Arial" w:hAnsi="Arial"/>
                      <w:b/>
                      <w:color w:val="0000FF"/>
                      <w:spacing w:val="-8"/>
                      <w:sz w:val="13"/>
                    </w:rPr>
                    <w:br/>
                    <w:t xml:space="preserve">proposer contacts SO to </w:t>
                  </w:r>
                  <w:r>
                    <w:rPr>
                      <w:rFonts w:ascii="Arial" w:eastAsia="Arial" w:hAnsi="Arial"/>
                      <w:b/>
                      <w:color w:val="0000FF"/>
                      <w:spacing w:val="-8"/>
                      <w:sz w:val="13"/>
                    </w:rPr>
                    <w:br/>
                    <w:t xml:space="preserve">start Operational / System </w:t>
                  </w:r>
                  <w:r>
                    <w:rPr>
                      <w:rFonts w:ascii="Arial" w:eastAsia="Arial" w:hAnsi="Arial"/>
                      <w:b/>
                      <w:color w:val="0000FF"/>
                      <w:spacing w:val="-8"/>
                      <w:sz w:val="13"/>
                    </w:rPr>
                    <w:br/>
                    <w:t>Tests</w:t>
                  </w:r>
                </w:p>
              </w:txbxContent>
            </v:textbox>
          </v:shape>
        </w:pict>
      </w:r>
      <w:r>
        <w:pict w14:anchorId="4653D015">
          <v:shape id="_x0000_s1062" type="#_x0000_t202" style="position:absolute;margin-left:36.5pt;margin-top:163.1pt;width:80.85pt;height:7.35pt;z-index:-251648512;mso-wrap-distance-left:0;mso-wrap-distance-right:0" filled="f" stroked="f">
            <v:textbox inset="0,0,0,0">
              <w:txbxContent>
                <w:p w14:paraId="4653D072" w14:textId="77777777" w:rsidR="001B2D35" w:rsidRDefault="00000000">
                  <w:pPr>
                    <w:spacing w:line="142" w:lineRule="exact"/>
                    <w:textAlignment w:val="baseline"/>
                    <w:rPr>
                      <w:rFonts w:ascii="Arial" w:eastAsia="Arial" w:hAnsi="Arial"/>
                      <w:b/>
                      <w:color w:val="0000FF"/>
                      <w:spacing w:val="-7"/>
                      <w:sz w:val="13"/>
                    </w:rPr>
                  </w:pPr>
                  <w:r>
                    <w:rPr>
                      <w:rFonts w:ascii="Arial" w:eastAsia="Arial" w:hAnsi="Arial"/>
                      <w:b/>
                      <w:color w:val="0000FF"/>
                      <w:spacing w:val="-7"/>
                      <w:sz w:val="13"/>
                    </w:rPr>
                    <w:t>Affected Users/ affected TO</w:t>
                  </w:r>
                </w:p>
              </w:txbxContent>
            </v:textbox>
          </v:shape>
        </w:pict>
      </w:r>
      <w:r>
        <w:pict w14:anchorId="4653D016">
          <v:shape id="_x0000_s1061" type="#_x0000_t202" style="position:absolute;margin-left:39.6pt;margin-top:171.25pt;width:75.15pt;height:7.35pt;z-index:-251647488;mso-wrap-distance-left:0;mso-wrap-distance-right:0" filled="f" stroked="f">
            <v:textbox inset="0,0,0,0">
              <w:txbxContent>
                <w:p w14:paraId="4653D073" w14:textId="77777777" w:rsidR="001B2D35" w:rsidRDefault="00000000">
                  <w:pPr>
                    <w:spacing w:line="137" w:lineRule="exact"/>
                    <w:textAlignment w:val="baseline"/>
                    <w:rPr>
                      <w:rFonts w:ascii="Arial" w:eastAsia="Arial" w:hAnsi="Arial"/>
                      <w:b/>
                      <w:color w:val="0000FF"/>
                      <w:spacing w:val="-7"/>
                      <w:sz w:val="13"/>
                    </w:rPr>
                  </w:pPr>
                  <w:r>
                    <w:rPr>
                      <w:rFonts w:ascii="Arial" w:eastAsia="Arial" w:hAnsi="Arial"/>
                      <w:b/>
                      <w:color w:val="0000FF"/>
                      <w:spacing w:val="-7"/>
                      <w:sz w:val="13"/>
                    </w:rPr>
                    <w:t>informed (as appropriate)</w:t>
                  </w:r>
                </w:p>
              </w:txbxContent>
            </v:textbox>
          </v:shape>
        </w:pict>
      </w:r>
      <w:r>
        <w:pict w14:anchorId="4653D017">
          <v:shape id="_x0000_s1060" type="#_x0000_t202" style="position:absolute;margin-left:43.45pt;margin-top:566.5pt;width:70.8pt;height:14.1pt;z-index:-251646464;mso-wrap-distance-left:0;mso-wrap-distance-right:0" filled="f" stroked="f">
            <v:textbox inset="0,0,0,0">
              <w:txbxContent>
                <w:p w14:paraId="4653D074" w14:textId="77777777" w:rsidR="001B2D35" w:rsidRDefault="00000000">
                  <w:pPr>
                    <w:tabs>
                      <w:tab w:val="left" w:pos="936"/>
                    </w:tabs>
                    <w:spacing w:before="11" w:line="111" w:lineRule="exact"/>
                    <w:ind w:left="360"/>
                    <w:textAlignment w:val="baseline"/>
                    <w:rPr>
                      <w:rFonts w:ascii="Calibri" w:eastAsia="Calibri" w:hAnsi="Calibri"/>
                      <w:color w:val="0000FF"/>
                      <w:spacing w:val="-7"/>
                      <w:sz w:val="13"/>
                    </w:rPr>
                  </w:pPr>
                  <w:r>
                    <w:rPr>
                      <w:rFonts w:ascii="Calibri" w:eastAsia="Calibri" w:hAnsi="Calibri"/>
                      <w:color w:val="0000FF"/>
                      <w:spacing w:val="-7"/>
                      <w:sz w:val="13"/>
                    </w:rPr>
                    <w:t>m</w:t>
                  </w:r>
                  <w:r>
                    <w:rPr>
                      <w:rFonts w:ascii="Calibri" w:eastAsia="Calibri" w:hAnsi="Calibri"/>
                      <w:color w:val="0000FF"/>
                      <w:spacing w:val="-7"/>
                      <w:sz w:val="13"/>
                    </w:rPr>
                    <w:tab/>
                    <w:t>es</w:t>
                  </w:r>
                </w:p>
                <w:p w14:paraId="4653D075" w14:textId="77777777" w:rsidR="001B2D35" w:rsidRDefault="00000000">
                  <w:pPr>
                    <w:spacing w:line="72" w:lineRule="exact"/>
                    <w:ind w:left="360" w:hanging="360"/>
                    <w:textAlignment w:val="baseline"/>
                    <w:rPr>
                      <w:rFonts w:ascii="Arial" w:eastAsia="Arial" w:hAnsi="Arial"/>
                      <w:b/>
                      <w:color w:val="0000FF"/>
                      <w:sz w:val="13"/>
                    </w:rPr>
                  </w:pPr>
                  <w:r>
                    <w:rPr>
                      <w:rFonts w:ascii="Arial" w:eastAsia="Arial" w:hAnsi="Arial"/>
                      <w:b/>
                      <w:color w:val="0000FF"/>
                      <w:sz w:val="13"/>
                    </w:rPr>
                    <w:t xml:space="preserve">Affected Users/ affected </w:t>
                  </w:r>
                  <w:r>
                    <w:rPr>
                      <w:rFonts w:ascii="Calibri" w:eastAsia="Calibri" w:hAnsi="Calibri"/>
                      <w:color w:val="0000FF"/>
                      <w:sz w:val="13"/>
                    </w:rPr>
                    <w:t>pogrme</w:t>
                  </w:r>
                </w:p>
              </w:txbxContent>
            </v:textbox>
          </v:shape>
        </w:pict>
      </w:r>
      <w:r>
        <w:pict w14:anchorId="4653D018">
          <v:shape id="_x0000_s1059" type="#_x0000_t202" style="position:absolute;margin-left:43.45pt;margin-top:620.55pt;width:70.8pt;height:7.35pt;z-index:-251645440;mso-wrap-distance-left:0;mso-wrap-distance-right:0" filled="f" stroked="f">
            <v:textbox inset="0,0,0,0">
              <w:txbxContent>
                <w:p w14:paraId="4653D076" w14:textId="77777777" w:rsidR="001B2D35" w:rsidRDefault="00000000">
                  <w:pPr>
                    <w:spacing w:line="137" w:lineRule="exact"/>
                    <w:textAlignment w:val="baseline"/>
                    <w:rPr>
                      <w:rFonts w:ascii="Arial" w:eastAsia="Arial" w:hAnsi="Arial"/>
                      <w:b/>
                      <w:color w:val="0000FF"/>
                      <w:spacing w:val="-7"/>
                      <w:sz w:val="13"/>
                    </w:rPr>
                  </w:pPr>
                  <w:r>
                    <w:rPr>
                      <w:rFonts w:ascii="Arial" w:eastAsia="Arial" w:hAnsi="Arial"/>
                      <w:b/>
                      <w:color w:val="0000FF"/>
                      <w:spacing w:val="-7"/>
                      <w:sz w:val="13"/>
                    </w:rPr>
                    <w:t>Affected Users/ affected</w:t>
                  </w:r>
                </w:p>
              </w:txbxContent>
            </v:textbox>
          </v:shape>
        </w:pict>
      </w:r>
      <w:r>
        <w:pict w14:anchorId="4653D019">
          <v:shape id="_x0000_s1058" type="#_x0000_t202" style="position:absolute;margin-left:49.7pt;margin-top:450.15pt;width:69.85pt;height:23.45pt;z-index:-251644416;mso-wrap-distance-left:0;mso-wrap-distance-right:0" filled="f" stroked="f">
            <v:textbox inset="0,0,0,0">
              <w:txbxContent>
                <w:p w14:paraId="4653D077" w14:textId="77777777" w:rsidR="001B2D35" w:rsidRDefault="00000000">
                  <w:pPr>
                    <w:spacing w:line="154" w:lineRule="exact"/>
                    <w:jc w:val="center"/>
                    <w:textAlignment w:val="baseline"/>
                    <w:rPr>
                      <w:rFonts w:ascii="Arial" w:eastAsia="Arial" w:hAnsi="Arial"/>
                      <w:b/>
                      <w:color w:val="0000FF"/>
                      <w:spacing w:val="-6"/>
                      <w:sz w:val="13"/>
                    </w:rPr>
                  </w:pPr>
                  <w:r>
                    <w:rPr>
                      <w:rFonts w:ascii="Arial" w:eastAsia="Arial" w:hAnsi="Arial"/>
                      <w:b/>
                      <w:color w:val="0000FF"/>
                      <w:spacing w:val="-6"/>
                      <w:sz w:val="13"/>
                    </w:rPr>
                    <w:t xml:space="preserve">Affected Users/affected </w:t>
                  </w:r>
                  <w:r>
                    <w:rPr>
                      <w:rFonts w:ascii="Arial" w:eastAsia="Arial" w:hAnsi="Arial"/>
                      <w:b/>
                      <w:color w:val="0000FF"/>
                      <w:spacing w:val="-6"/>
                      <w:sz w:val="13"/>
                    </w:rPr>
                    <w:br/>
                    <w:t xml:space="preserve">TO informed Tests to be </w:t>
                  </w:r>
                  <w:r>
                    <w:rPr>
                      <w:rFonts w:ascii="Arial" w:eastAsia="Arial" w:hAnsi="Arial"/>
                      <w:b/>
                      <w:color w:val="0000FF"/>
                      <w:spacing w:val="-6"/>
                      <w:sz w:val="13"/>
                    </w:rPr>
                    <w:br/>
                    <w:t>recommenced</w:t>
                  </w:r>
                </w:p>
              </w:txbxContent>
            </v:textbox>
          </v:shape>
        </w:pict>
      </w:r>
      <w:r>
        <w:pict w14:anchorId="4653D01A">
          <v:shape id="_x0000_s1057" type="#_x0000_t202" style="position:absolute;margin-left:52.35pt;margin-top:43.6pt;width:42.2pt;height:16.45pt;z-index:-251643392;mso-wrap-distance-left:0;mso-wrap-distance-right:0" filled="f" stroked="f">
            <v:textbox inset="0,0,0,0">
              <w:txbxContent>
                <w:p w14:paraId="4653D078" w14:textId="77777777" w:rsidR="001B2D35" w:rsidRDefault="00000000">
                  <w:pPr>
                    <w:spacing w:line="151" w:lineRule="exact"/>
                    <w:textAlignment w:val="baseline"/>
                    <w:rPr>
                      <w:rFonts w:ascii="Arial" w:eastAsia="Arial" w:hAnsi="Arial"/>
                      <w:b/>
                      <w:color w:val="0000FF"/>
                      <w:spacing w:val="-10"/>
                      <w:sz w:val="13"/>
                      <w:u w:val="single"/>
                    </w:rPr>
                  </w:pPr>
                  <w:r>
                    <w:rPr>
                      <w:rFonts w:ascii="Arial" w:eastAsia="Arial" w:hAnsi="Arial"/>
                      <w:b/>
                      <w:color w:val="0000FF"/>
                      <w:spacing w:val="-10"/>
                      <w:sz w:val="13"/>
                      <w:u w:val="single"/>
                    </w:rPr>
                    <w:t>External / Test</w:t>
                  </w:r>
                </w:p>
                <w:p w14:paraId="4653D079" w14:textId="77777777" w:rsidR="001B2D35" w:rsidRDefault="00000000">
                  <w:pPr>
                    <w:spacing w:before="47" w:after="15" w:line="58" w:lineRule="exact"/>
                    <w:jc w:val="center"/>
                    <w:textAlignment w:val="baseline"/>
                    <w:rPr>
                      <w:rFonts w:ascii="Calibri" w:eastAsia="Calibri" w:hAnsi="Calibri"/>
                      <w:color w:val="0000FF"/>
                      <w:sz w:val="13"/>
                    </w:rPr>
                  </w:pPr>
                  <w:r>
                    <w:rPr>
                      <w:rFonts w:ascii="Calibri" w:eastAsia="Calibri" w:hAnsi="Calibri"/>
                      <w:color w:val="0000FF"/>
                      <w:sz w:val="13"/>
                    </w:rPr>
                    <w:t xml:space="preserve">ternal / T </w:t>
                  </w:r>
                  <w:r>
                    <w:rPr>
                      <w:rFonts w:ascii="Calibri" w:eastAsia="Calibri" w:hAnsi="Calibri"/>
                      <w:color w:val="0000FF"/>
                      <w:sz w:val="13"/>
                    </w:rPr>
                    <w:br/>
                  </w:r>
                  <w:r>
                    <w:rPr>
                      <w:rFonts w:ascii="Arial" w:eastAsia="Arial" w:hAnsi="Arial"/>
                      <w:b/>
                      <w:color w:val="0000FF"/>
                      <w:sz w:val="13"/>
                      <w:u w:val="single"/>
                    </w:rPr>
                    <w:t xml:space="preserve">proposer </w:t>
                  </w:r>
                </w:p>
              </w:txbxContent>
            </v:textbox>
          </v:shape>
        </w:pict>
      </w:r>
      <w:r>
        <w:pict w14:anchorId="4653D01B">
          <v:shape id="_x0000_s1056" type="#_x0000_t202" style="position:absolute;margin-left:57.15pt;margin-top:306.65pt;width:71pt;height:7.55pt;z-index:-251642368;mso-wrap-distance-left:0;mso-wrap-distance-right:0" filled="f" stroked="f">
            <v:textbox inset="0,0,0,0">
              <w:txbxContent>
                <w:p w14:paraId="4653D07A" w14:textId="77777777" w:rsidR="001B2D35" w:rsidRDefault="00000000">
                  <w:pPr>
                    <w:spacing w:line="136" w:lineRule="exact"/>
                    <w:textAlignment w:val="baseline"/>
                    <w:rPr>
                      <w:rFonts w:ascii="Arial" w:eastAsia="Arial" w:hAnsi="Arial"/>
                      <w:b/>
                      <w:color w:val="0000FF"/>
                      <w:spacing w:val="-7"/>
                      <w:sz w:val="13"/>
                    </w:rPr>
                  </w:pPr>
                  <w:r>
                    <w:rPr>
                      <w:rFonts w:ascii="Arial" w:eastAsia="Arial" w:hAnsi="Arial"/>
                      <w:b/>
                      <w:color w:val="0000FF"/>
                      <w:spacing w:val="-7"/>
                      <w:sz w:val="13"/>
                    </w:rPr>
                    <w:t>Affected Users/ affected</w:t>
                  </w:r>
                </w:p>
              </w:txbxContent>
            </v:textbox>
          </v:shape>
        </w:pict>
      </w:r>
      <w:r>
        <w:pict w14:anchorId="4653D01C">
          <v:shape id="_x0000_s1055" type="#_x0000_t202" style="position:absolute;margin-left:57.15pt;margin-top:342.85pt;width:71pt;height:7.35pt;z-index:-251641344;mso-wrap-distance-left:0;mso-wrap-distance-right:0" filled="f" stroked="f">
            <v:textbox inset="0,0,0,0">
              <w:txbxContent>
                <w:p w14:paraId="4653D07B" w14:textId="77777777" w:rsidR="001B2D35" w:rsidRDefault="00000000">
                  <w:pPr>
                    <w:spacing w:line="132" w:lineRule="exact"/>
                    <w:textAlignment w:val="baseline"/>
                    <w:rPr>
                      <w:rFonts w:ascii="Arial" w:eastAsia="Arial" w:hAnsi="Arial"/>
                      <w:b/>
                      <w:color w:val="0000FF"/>
                      <w:spacing w:val="-9"/>
                      <w:sz w:val="13"/>
                    </w:rPr>
                  </w:pPr>
                  <w:r>
                    <w:rPr>
                      <w:rFonts w:ascii="Arial" w:eastAsia="Arial" w:hAnsi="Arial"/>
                      <w:b/>
                      <w:color w:val="0000FF"/>
                      <w:spacing w:val="-9"/>
                      <w:sz w:val="13"/>
                    </w:rPr>
                    <w:t>Tests proposer informed</w:t>
                  </w:r>
                </w:p>
              </w:txbxContent>
            </v:textbox>
          </v:shape>
        </w:pict>
      </w:r>
      <w:r>
        <w:pict w14:anchorId="4653D01D">
          <v:shape id="_x0000_s1054" type="#_x0000_t202" style="position:absolute;margin-left:60.75pt;margin-top:580.6pt;width:36.45pt;height:6pt;z-index:-251640320;mso-wrap-distance-left:0;mso-wrap-distance-right:0" filled="f" stroked="f">
            <v:textbox inset="0,0,0,0">
              <w:txbxContent>
                <w:p w14:paraId="4653D07C" w14:textId="77777777" w:rsidR="001B2D35" w:rsidRDefault="00000000">
                  <w:pPr>
                    <w:spacing w:line="115" w:lineRule="exact"/>
                    <w:textAlignment w:val="baseline"/>
                    <w:rPr>
                      <w:rFonts w:ascii="Arial" w:eastAsia="Arial" w:hAnsi="Arial"/>
                      <w:b/>
                      <w:color w:val="0000FF"/>
                      <w:spacing w:val="-13"/>
                      <w:sz w:val="13"/>
                    </w:rPr>
                  </w:pPr>
                  <w:r>
                    <w:rPr>
                      <w:rFonts w:ascii="Arial" w:eastAsia="Arial" w:hAnsi="Arial"/>
                      <w:b/>
                      <w:color w:val="0000FF"/>
                      <w:spacing w:val="-13"/>
                      <w:sz w:val="13"/>
                    </w:rPr>
                    <w:t>TO informed</w:t>
                  </w:r>
                </w:p>
              </w:txbxContent>
            </v:textbox>
          </v:shape>
        </w:pict>
      </w:r>
      <w:r>
        <w:pict w14:anchorId="4653D01E">
          <v:shape id="_x0000_s1053" type="#_x0000_t202" style="position:absolute;margin-left:60.75pt;margin-top:628.45pt;width:36.45pt;height:7.35pt;z-index:-251639296;mso-wrap-distance-left:0;mso-wrap-distance-right:0" filled="f" stroked="f">
            <v:textbox inset="0,0,0,0">
              <w:txbxContent>
                <w:p w14:paraId="4653D07D" w14:textId="77777777" w:rsidR="001B2D35" w:rsidRDefault="00000000">
                  <w:pPr>
                    <w:spacing w:line="137" w:lineRule="exact"/>
                    <w:textAlignment w:val="baseline"/>
                    <w:rPr>
                      <w:rFonts w:ascii="Arial" w:eastAsia="Arial" w:hAnsi="Arial"/>
                      <w:b/>
                      <w:color w:val="0000FF"/>
                      <w:spacing w:val="-13"/>
                      <w:sz w:val="13"/>
                    </w:rPr>
                  </w:pPr>
                  <w:r>
                    <w:rPr>
                      <w:rFonts w:ascii="Arial" w:eastAsia="Arial" w:hAnsi="Arial"/>
                      <w:b/>
                      <w:color w:val="0000FF"/>
                      <w:spacing w:val="-13"/>
                      <w:sz w:val="13"/>
                    </w:rPr>
                    <w:t>TO informed</w:t>
                  </w:r>
                </w:p>
              </w:txbxContent>
            </v:textbox>
          </v:shape>
        </w:pict>
      </w:r>
      <w:r>
        <w:pict w14:anchorId="4653D01F">
          <v:shape id="_x0000_s1052" type="#_x0000_t202" style="position:absolute;margin-left:66.6pt;margin-top:74.05pt;width:13.25pt;height:7.35pt;z-index:-251638272;mso-wrap-distance-left:0;mso-wrap-distance-right:0" filled="f" stroked="f">
            <v:textbox inset="0,0,0,0">
              <w:txbxContent>
                <w:p w14:paraId="4653D07E" w14:textId="77777777" w:rsidR="001B2D35" w:rsidRDefault="00000000">
                  <w:pPr>
                    <w:spacing w:line="137" w:lineRule="exact"/>
                    <w:textAlignment w:val="baseline"/>
                    <w:rPr>
                      <w:rFonts w:ascii="Arial" w:eastAsia="Arial" w:hAnsi="Arial"/>
                      <w:b/>
                      <w:color w:val="0000FF"/>
                      <w:sz w:val="13"/>
                    </w:rPr>
                  </w:pPr>
                  <w:r>
                    <w:rPr>
                      <w:rFonts w:ascii="Arial" w:eastAsia="Arial" w:hAnsi="Arial"/>
                      <w:b/>
                      <w:color w:val="0000FF"/>
                      <w:sz w:val="13"/>
                    </w:rPr>
                    <w:t>C</w:t>
                  </w:r>
                </w:p>
              </w:txbxContent>
            </v:textbox>
          </v:shape>
        </w:pict>
      </w:r>
      <w:r>
        <w:pict w14:anchorId="4653D020">
          <v:shape id="_x0000_s1051" type="#_x0000_t202" style="position:absolute;margin-left:74.4pt;margin-top:17.25pt;width:127.45pt;height:14.95pt;z-index:-251637248;mso-wrap-distance-left:0;mso-wrap-distance-right:0" filled="f" stroked="f">
            <v:textbox inset="0,0,0,0">
              <w:txbxContent>
                <w:p w14:paraId="4653D07F" w14:textId="77777777" w:rsidR="001B2D35" w:rsidRDefault="00000000">
                  <w:pPr>
                    <w:spacing w:before="2" w:line="137" w:lineRule="exact"/>
                    <w:ind w:left="1656"/>
                    <w:textAlignment w:val="baseline"/>
                    <w:rPr>
                      <w:rFonts w:ascii="Calibri" w:eastAsia="Calibri" w:hAnsi="Calibri"/>
                      <w:color w:val="0000FF"/>
                      <w:sz w:val="12"/>
                    </w:rPr>
                  </w:pPr>
                  <w:r>
                    <w:rPr>
                      <w:rFonts w:ascii="Calibri" w:eastAsia="Calibri" w:hAnsi="Calibri"/>
                      <w:color w:val="0000FF"/>
                      <w:sz w:val="12"/>
                    </w:rPr>
                    <w:t>y</w:t>
                  </w:r>
                </w:p>
                <w:p w14:paraId="4653D080" w14:textId="77777777" w:rsidR="001B2D35" w:rsidRDefault="00000000">
                  <w:pPr>
                    <w:spacing w:line="155" w:lineRule="exact"/>
                    <w:textAlignment w:val="baseline"/>
                    <w:rPr>
                      <w:rFonts w:ascii="Arial" w:eastAsia="Arial" w:hAnsi="Arial"/>
                      <w:b/>
                      <w:color w:val="0000FF"/>
                      <w:spacing w:val="-3"/>
                      <w:sz w:val="15"/>
                    </w:rPr>
                  </w:pPr>
                  <w:r>
                    <w:rPr>
                      <w:rFonts w:ascii="Arial" w:eastAsia="Arial" w:hAnsi="Arial"/>
                      <w:b/>
                      <w:color w:val="0000FF"/>
                      <w:spacing w:val="-3"/>
                      <w:sz w:val="15"/>
                    </w:rPr>
                    <w:t>STCP 8-3 Operational/System Tests</w:t>
                  </w:r>
                </w:p>
              </w:txbxContent>
            </v:textbox>
          </v:shape>
        </w:pict>
      </w:r>
      <w:r>
        <w:pict w14:anchorId="4653D021">
          <v:shape id="_x0000_s1050" type="#_x0000_t202" style="position:absolute;margin-left:74.4pt;margin-top:314.8pt;width:36.5pt;height:7.35pt;z-index:-251636224;mso-wrap-distance-left:0;mso-wrap-distance-right:0" filled="f" stroked="f">
            <v:textbox inset="0,0,0,0">
              <w:txbxContent>
                <w:p w14:paraId="4653D081" w14:textId="77777777" w:rsidR="001B2D35" w:rsidRDefault="00000000">
                  <w:pPr>
                    <w:spacing w:line="146" w:lineRule="exact"/>
                    <w:textAlignment w:val="baseline"/>
                    <w:rPr>
                      <w:rFonts w:ascii="Arial" w:eastAsia="Arial" w:hAnsi="Arial"/>
                      <w:b/>
                      <w:color w:val="0000FF"/>
                      <w:spacing w:val="-13"/>
                      <w:sz w:val="13"/>
                    </w:rPr>
                  </w:pPr>
                  <w:r>
                    <w:rPr>
                      <w:rFonts w:ascii="Arial" w:eastAsia="Arial" w:hAnsi="Arial"/>
                      <w:b/>
                      <w:color w:val="0000FF"/>
                      <w:spacing w:val="-13"/>
                      <w:sz w:val="13"/>
                    </w:rPr>
                    <w:t>TO informed</w:t>
                  </w:r>
                </w:p>
              </w:txbxContent>
            </v:textbox>
          </v:shape>
        </w:pict>
      </w:r>
      <w:r>
        <w:pict w14:anchorId="4653D022">
          <v:shape id="_x0000_s1049" type="#_x0000_t202" style="position:absolute;margin-left:127.2pt;margin-top:216.15pt;width:226.55pt;height:7.35pt;z-index:-251635200;mso-wrap-distance-left:0;mso-wrap-distance-right:0" filled="f" stroked="f">
            <v:textbox inset="0,0,0,0">
              <w:txbxContent>
                <w:p w14:paraId="4653D082" w14:textId="77777777" w:rsidR="001B2D35" w:rsidRDefault="00000000">
                  <w:pPr>
                    <w:spacing w:line="146" w:lineRule="exact"/>
                    <w:textAlignment w:val="baseline"/>
                    <w:rPr>
                      <w:rFonts w:ascii="Arial" w:eastAsia="Arial" w:hAnsi="Arial"/>
                      <w:b/>
                      <w:color w:val="0000FF"/>
                      <w:spacing w:val="-6"/>
                      <w:sz w:val="13"/>
                    </w:rPr>
                  </w:pPr>
                  <w:r>
                    <w:rPr>
                      <w:rFonts w:ascii="Arial" w:eastAsia="Arial" w:hAnsi="Arial"/>
                      <w:b/>
                      <w:color w:val="0000FF"/>
                      <w:spacing w:val="-6"/>
                      <w:sz w:val="13"/>
                    </w:rPr>
                    <w:t>2.13 TO and SO carry out Tests programme in conjunction with Tests proposer</w:t>
                  </w:r>
                </w:p>
              </w:txbxContent>
            </v:textbox>
          </v:shape>
        </w:pict>
      </w:r>
      <w:r>
        <w:pict w14:anchorId="4653D023">
          <v:shape id="_x0000_s1048" type="#_x0000_t202" style="position:absolute;margin-left:129.85pt;margin-top:500.55pt;width:40.55pt;height:24.4pt;z-index:-251634176;mso-wrap-distance-left:0;mso-wrap-distance-right:0" filled="f" stroked="f">
            <v:textbox inset="0,0,0,0">
              <w:txbxContent>
                <w:p w14:paraId="4653D083" w14:textId="77777777" w:rsidR="001B2D35" w:rsidRDefault="00000000">
                  <w:pPr>
                    <w:spacing w:line="159" w:lineRule="exact"/>
                    <w:jc w:val="center"/>
                    <w:textAlignment w:val="baseline"/>
                    <w:rPr>
                      <w:rFonts w:ascii="Arial" w:eastAsia="Arial" w:hAnsi="Arial"/>
                      <w:b/>
                      <w:color w:val="0000FF"/>
                      <w:spacing w:val="-6"/>
                      <w:sz w:val="13"/>
                    </w:rPr>
                  </w:pPr>
                  <w:r>
                    <w:rPr>
                      <w:rFonts w:ascii="Arial" w:eastAsia="Arial" w:hAnsi="Arial"/>
                      <w:b/>
                      <w:color w:val="0000FF"/>
                      <w:spacing w:val="-6"/>
                      <w:sz w:val="13"/>
                    </w:rPr>
                    <w:t xml:space="preserve">Detailed Tests </w:t>
                  </w:r>
                  <w:r>
                    <w:rPr>
                      <w:rFonts w:ascii="Arial" w:eastAsia="Arial" w:hAnsi="Arial"/>
                      <w:b/>
                      <w:color w:val="0000FF"/>
                      <w:spacing w:val="-6"/>
                      <w:sz w:val="13"/>
                    </w:rPr>
                    <w:br/>
                    <w:t xml:space="preserve">programme </w:t>
                  </w:r>
                  <w:r>
                    <w:rPr>
                      <w:rFonts w:ascii="Arial" w:eastAsia="Arial" w:hAnsi="Arial"/>
                      <w:b/>
                      <w:color w:val="0000FF"/>
                      <w:spacing w:val="-6"/>
                      <w:sz w:val="13"/>
                    </w:rPr>
                    <w:br/>
                    <w:t>completed</w:t>
                  </w:r>
                </w:p>
              </w:txbxContent>
            </v:textbox>
          </v:shape>
        </w:pict>
      </w:r>
      <w:r>
        <w:pict w14:anchorId="4653D024">
          <v:shape id="_x0000_s1047" type="#_x0000_t202" style="position:absolute;margin-left:156.5pt;margin-top:376.95pt;width:167.75pt;height:7.35pt;z-index:-251633152;mso-wrap-distance-left:0;mso-wrap-distance-right:0" filled="f" stroked="f">
            <v:textbox inset="0,0,0,0">
              <w:txbxContent>
                <w:p w14:paraId="4653D084" w14:textId="77777777" w:rsidR="001B2D35" w:rsidRDefault="00000000">
                  <w:pPr>
                    <w:spacing w:line="142" w:lineRule="exact"/>
                    <w:textAlignment w:val="baseline"/>
                    <w:rPr>
                      <w:rFonts w:ascii="Arial" w:eastAsia="Arial" w:hAnsi="Arial"/>
                      <w:b/>
                      <w:color w:val="0000FF"/>
                      <w:spacing w:val="-8"/>
                      <w:sz w:val="13"/>
                    </w:rPr>
                  </w:pPr>
                  <w:r>
                    <w:rPr>
                      <w:rFonts w:ascii="Arial" w:eastAsia="Arial" w:hAnsi="Arial"/>
                      <w:b/>
                      <w:color w:val="0000FF"/>
                      <w:spacing w:val="-8"/>
                      <w:sz w:val="13"/>
                    </w:rPr>
                    <w:t>Tests proposer, SO and TO assess implications of changes</w:t>
                  </w:r>
                </w:p>
              </w:txbxContent>
            </v:textbox>
          </v:shape>
        </w:pict>
      </w:r>
      <w:r>
        <w:pict w14:anchorId="4653D025">
          <v:shape id="_x0000_s1046" type="#_x0000_t202" style="position:absolute;margin-left:170.5pt;margin-top:433.35pt;width:37.5pt;height:7.6pt;z-index:-251632128;mso-wrap-distance-left:0;mso-wrap-distance-right:0" filled="f" stroked="f">
            <v:textbox inset="0,0,0,0">
              <w:txbxContent>
                <w:p w14:paraId="4653D085" w14:textId="77777777" w:rsidR="001B2D35" w:rsidRDefault="00000000">
                  <w:pPr>
                    <w:spacing w:after="4" w:line="147" w:lineRule="exact"/>
                    <w:textAlignment w:val="baseline"/>
                    <w:rPr>
                      <w:rFonts w:ascii="Arial" w:eastAsia="Arial" w:hAnsi="Arial"/>
                      <w:b/>
                      <w:color w:val="FF0000"/>
                      <w:spacing w:val="4"/>
                      <w:sz w:val="13"/>
                    </w:rPr>
                  </w:pPr>
                  <w:r>
                    <w:rPr>
                      <w:rFonts w:ascii="Arial" w:eastAsia="Arial" w:hAnsi="Arial"/>
                      <w:b/>
                      <w:color w:val="FF0000"/>
                      <w:spacing w:val="4"/>
                      <w:sz w:val="13"/>
                    </w:rPr>
                    <w:t>Complete</w:t>
                  </w:r>
                </w:p>
              </w:txbxContent>
            </v:textbox>
          </v:shape>
        </w:pict>
      </w:r>
      <w:r>
        <w:pict w14:anchorId="4653D026">
          <v:shape id="_x0000_s1045" type="#_x0000_t202" style="position:absolute;margin-left:184.35pt;margin-top:150.65pt;width:112.55pt;height:39.95pt;z-index:-251631104;mso-wrap-distance-left:0;mso-wrap-distance-right:0" filled="f" stroked="f">
            <v:textbox inset="0,0,0,0">
              <w:txbxContent>
                <w:p w14:paraId="4653D086" w14:textId="77777777" w:rsidR="001B2D35" w:rsidRDefault="00000000">
                  <w:pPr>
                    <w:spacing w:line="158" w:lineRule="exact"/>
                    <w:jc w:val="center"/>
                    <w:textAlignment w:val="baseline"/>
                    <w:rPr>
                      <w:rFonts w:ascii="Arial" w:eastAsia="Arial" w:hAnsi="Arial"/>
                      <w:b/>
                      <w:color w:val="0000FF"/>
                      <w:spacing w:val="-5"/>
                      <w:sz w:val="13"/>
                    </w:rPr>
                  </w:pPr>
                  <w:r>
                    <w:rPr>
                      <w:rFonts w:ascii="Arial" w:eastAsia="Arial" w:hAnsi="Arial"/>
                      <w:b/>
                      <w:color w:val="0000FF"/>
                      <w:spacing w:val="-5"/>
                      <w:sz w:val="13"/>
                    </w:rPr>
                    <w:t xml:space="preserve">SO contacted by Tests propooser. </w:t>
                  </w:r>
                  <w:r>
                    <w:rPr>
                      <w:rFonts w:ascii="Arial" w:eastAsia="Arial" w:hAnsi="Arial"/>
                      <w:b/>
                      <w:color w:val="0000FF"/>
                      <w:spacing w:val="-5"/>
                      <w:sz w:val="13"/>
                    </w:rPr>
                    <w:br/>
                    <w:t xml:space="preserve">Operational / System Tests in </w:t>
                  </w:r>
                  <w:r>
                    <w:rPr>
                      <w:rFonts w:ascii="Arial" w:eastAsia="Arial" w:hAnsi="Arial"/>
                      <w:b/>
                      <w:color w:val="0000FF"/>
                      <w:spacing w:val="-5"/>
                      <w:sz w:val="13"/>
                    </w:rPr>
                    <w:br/>
                    <w:t xml:space="preserve">accordance with agreed Tests </w:t>
                  </w:r>
                  <w:r>
                    <w:rPr>
                      <w:rFonts w:ascii="Arial" w:eastAsia="Arial" w:hAnsi="Arial"/>
                      <w:b/>
                      <w:color w:val="0000FF"/>
                      <w:spacing w:val="-5"/>
                      <w:sz w:val="13"/>
                    </w:rPr>
                    <w:br/>
                    <w:t xml:space="preserve">programme and STCP 1-1 'Operational </w:t>
                  </w:r>
                  <w:r>
                    <w:rPr>
                      <w:rFonts w:ascii="Arial" w:eastAsia="Arial" w:hAnsi="Arial"/>
                      <w:b/>
                      <w:color w:val="0000FF"/>
                      <w:spacing w:val="-5"/>
                      <w:sz w:val="13"/>
                    </w:rPr>
                    <w:br/>
                    <w:t>Switching'</w:t>
                  </w:r>
                </w:p>
              </w:txbxContent>
            </v:textbox>
          </v:shape>
        </w:pict>
      </w:r>
      <w:r>
        <w:pict w14:anchorId="4653D027">
          <v:shape id="_x0000_s1044" type="#_x0000_t202" style="position:absolute;margin-left:194.65pt;margin-top:624.85pt;width:36.25pt;height:7.35pt;z-index:-251630080;mso-wrap-distance-left:0;mso-wrap-distance-right:0" filled="f" stroked="f">
            <v:textbox inset="0,0,0,0">
              <w:txbxContent>
                <w:p w14:paraId="4653D087" w14:textId="77777777" w:rsidR="001B2D35" w:rsidRDefault="00000000">
                  <w:pPr>
                    <w:spacing w:line="137" w:lineRule="exact"/>
                    <w:textAlignment w:val="baseline"/>
                    <w:rPr>
                      <w:rFonts w:ascii="Arial" w:eastAsia="Arial" w:hAnsi="Arial"/>
                      <w:b/>
                      <w:color w:val="0000FF"/>
                      <w:spacing w:val="-14"/>
                      <w:sz w:val="13"/>
                    </w:rPr>
                  </w:pPr>
                  <w:r>
                    <w:rPr>
                      <w:rFonts w:ascii="Arial" w:eastAsia="Arial" w:hAnsi="Arial"/>
                      <w:b/>
                      <w:color w:val="0000FF"/>
                      <w:spacing w:val="-14"/>
                      <w:sz w:val="13"/>
                    </w:rPr>
                    <w:t>SO informed</w:t>
                  </w:r>
                </w:p>
              </w:txbxContent>
            </v:textbox>
          </v:shape>
        </w:pict>
      </w:r>
      <w:r>
        <w:pict w14:anchorId="4653D028">
          <v:shape id="_x0000_s1043" type="#_x0000_t202" style="position:absolute;margin-left:208.1pt;margin-top:566.9pt;width:36.7pt;height:16.1pt;z-index:-251629056;mso-wrap-distance-left:0;mso-wrap-distance-right:0" filled="f" stroked="f">
            <v:textbox inset="0,0,0,0">
              <w:txbxContent>
                <w:p w14:paraId="4653D088" w14:textId="77777777" w:rsidR="001B2D35" w:rsidRDefault="00000000">
                  <w:pPr>
                    <w:spacing w:before="80" w:line="117" w:lineRule="exact"/>
                    <w:textAlignment w:val="baseline"/>
                    <w:rPr>
                      <w:rFonts w:ascii="Calibri" w:eastAsia="Calibri" w:hAnsi="Calibri"/>
                      <w:color w:val="0000FF"/>
                      <w:sz w:val="9"/>
                      <w:vertAlign w:val="subscript"/>
                    </w:rPr>
                  </w:pPr>
                  <w:r>
                    <w:rPr>
                      <w:rFonts w:ascii="Calibri" w:eastAsia="Calibri" w:hAnsi="Calibri"/>
                      <w:color w:val="0000FF"/>
                      <w:sz w:val="9"/>
                      <w:vertAlign w:val="subscript"/>
                    </w:rPr>
                    <w:t>q</w:t>
                  </w:r>
                </w:p>
                <w:p w14:paraId="4653D089" w14:textId="77777777" w:rsidR="001B2D35" w:rsidRDefault="00000000">
                  <w:pPr>
                    <w:spacing w:line="120" w:lineRule="exact"/>
                    <w:textAlignment w:val="baseline"/>
                    <w:rPr>
                      <w:rFonts w:ascii="Arial" w:eastAsia="Arial" w:hAnsi="Arial"/>
                      <w:b/>
                      <w:color w:val="0000FF"/>
                      <w:spacing w:val="-13"/>
                      <w:sz w:val="13"/>
                    </w:rPr>
                  </w:pPr>
                  <w:r>
                    <w:rPr>
                      <w:rFonts w:ascii="Arial" w:eastAsia="Arial" w:hAnsi="Arial"/>
                      <w:b/>
                      <w:color w:val="0000FF"/>
                      <w:spacing w:val="-13"/>
                      <w:sz w:val="13"/>
                    </w:rPr>
                    <w:t>SO informed</w:t>
                  </w:r>
                </w:p>
              </w:txbxContent>
            </v:textbox>
          </v:shape>
        </w:pict>
      </w:r>
      <w:r>
        <w:pict w14:anchorId="4653D029">
          <v:shape id="_x0000_s1042" type="#_x0000_t202" style="position:absolute;margin-left:218.15pt;margin-top:509.45pt;width:36.5pt;height:7.35pt;z-index:-251628032;mso-wrap-distance-left:0;mso-wrap-distance-right:0" filled="f" stroked="f">
            <v:textbox inset="0,0,0,0">
              <w:txbxContent>
                <w:p w14:paraId="4653D08A" w14:textId="77777777" w:rsidR="001B2D35" w:rsidRDefault="00000000">
                  <w:pPr>
                    <w:spacing w:line="141" w:lineRule="exact"/>
                    <w:textAlignment w:val="baseline"/>
                    <w:rPr>
                      <w:rFonts w:ascii="Arial" w:eastAsia="Arial" w:hAnsi="Arial"/>
                      <w:b/>
                      <w:color w:val="0000FF"/>
                      <w:spacing w:val="-13"/>
                      <w:sz w:val="13"/>
                    </w:rPr>
                  </w:pPr>
                  <w:r>
                    <w:rPr>
                      <w:rFonts w:ascii="Arial" w:eastAsia="Arial" w:hAnsi="Arial"/>
                      <w:b/>
                      <w:color w:val="0000FF"/>
                      <w:spacing w:val="-13"/>
                      <w:sz w:val="13"/>
                    </w:rPr>
                    <w:t>SO informed</w:t>
                  </w:r>
                </w:p>
              </w:txbxContent>
            </v:textbox>
          </v:shape>
        </w:pict>
      </w:r>
      <w:r>
        <w:pict w14:anchorId="4653D02A">
          <v:shape id="_x0000_s1041" type="#_x0000_t202" style="position:absolute;margin-left:222.25pt;margin-top:327.75pt;width:36.25pt;height:7.35pt;z-index:-251627008;mso-wrap-distance-left:0;mso-wrap-distance-right:0" filled="f" stroked="f">
            <v:textbox inset="0,0,0,0">
              <w:txbxContent>
                <w:p w14:paraId="4653D08B" w14:textId="77777777" w:rsidR="001B2D35" w:rsidRDefault="00000000">
                  <w:pPr>
                    <w:spacing w:line="146" w:lineRule="exact"/>
                    <w:textAlignment w:val="baseline"/>
                    <w:rPr>
                      <w:rFonts w:ascii="Arial" w:eastAsia="Arial" w:hAnsi="Arial"/>
                      <w:b/>
                      <w:color w:val="0000FF"/>
                      <w:spacing w:val="-14"/>
                      <w:sz w:val="13"/>
                    </w:rPr>
                  </w:pPr>
                  <w:r>
                    <w:rPr>
                      <w:rFonts w:ascii="Arial" w:eastAsia="Arial" w:hAnsi="Arial"/>
                      <w:b/>
                      <w:color w:val="0000FF"/>
                      <w:spacing w:val="-14"/>
                      <w:sz w:val="13"/>
                    </w:rPr>
                    <w:t>SO informed</w:t>
                  </w:r>
                </w:p>
              </w:txbxContent>
            </v:textbox>
          </v:shape>
        </w:pict>
      </w:r>
      <w:r>
        <w:pict w14:anchorId="4653D02B">
          <v:shape id="_x0000_s1040" type="#_x0000_t202" style="position:absolute;margin-left:231.45pt;margin-top:47.65pt;width:17.85pt;height:7.35pt;z-index:-251625984;mso-wrap-distance-left:0;mso-wrap-distance-right:0" filled="f" stroked="f">
            <v:textbox inset="0,0,0,0">
              <w:txbxContent>
                <w:p w14:paraId="4653D08C" w14:textId="77777777" w:rsidR="001B2D35" w:rsidRDefault="00000000">
                  <w:pPr>
                    <w:spacing w:line="132" w:lineRule="exact"/>
                    <w:textAlignment w:val="baseline"/>
                    <w:rPr>
                      <w:rFonts w:ascii="Arial" w:eastAsia="Arial" w:hAnsi="Arial"/>
                      <w:b/>
                      <w:color w:val="0000FF"/>
                      <w:spacing w:val="20"/>
                      <w:sz w:val="13"/>
                    </w:rPr>
                  </w:pPr>
                  <w:r>
                    <w:rPr>
                      <w:rFonts w:ascii="Arial" w:eastAsia="Arial" w:hAnsi="Arial"/>
                      <w:b/>
                      <w:color w:val="0000FF"/>
                      <w:spacing w:val="20"/>
                      <w:sz w:val="13"/>
                    </w:rPr>
                    <w:t>SO</w:t>
                  </w:r>
                </w:p>
              </w:txbxContent>
            </v:textbox>
          </v:shape>
        </w:pict>
      </w:r>
      <w:r>
        <w:pict w14:anchorId="4653D02C">
          <v:shape id="_x0000_s1039" type="#_x0000_t202" style="position:absolute;margin-left:275.3pt;margin-top:620.8pt;width:107.5pt;height:7.35pt;z-index:-251624960;mso-wrap-distance-left:0;mso-wrap-distance-right:0" filled="f" stroked="f">
            <v:textbox inset="0,0,0,0">
              <w:txbxContent>
                <w:p w14:paraId="4653D08D" w14:textId="77777777" w:rsidR="001B2D35" w:rsidRDefault="00000000">
                  <w:pPr>
                    <w:spacing w:line="146" w:lineRule="exact"/>
                    <w:textAlignment w:val="baseline"/>
                    <w:rPr>
                      <w:rFonts w:ascii="Arial" w:eastAsia="Arial" w:hAnsi="Arial"/>
                      <w:b/>
                      <w:color w:val="0000FF"/>
                      <w:spacing w:val="-7"/>
                      <w:sz w:val="13"/>
                    </w:rPr>
                  </w:pPr>
                  <w:r>
                    <w:rPr>
                      <w:rFonts w:ascii="Arial" w:eastAsia="Arial" w:hAnsi="Arial"/>
                      <w:b/>
                      <w:color w:val="0000FF"/>
                      <w:spacing w:val="-7"/>
                      <w:sz w:val="13"/>
                    </w:rPr>
                    <w:t>SO / TO restore transmission system</w:t>
                  </w:r>
                </w:p>
              </w:txbxContent>
            </v:textbox>
          </v:shape>
        </w:pict>
      </w:r>
      <w:r>
        <w:pict w14:anchorId="4653D02D">
          <v:shape id="_x0000_s1038" type="#_x0000_t202" style="position:absolute;margin-left:295.7pt;margin-top:501.25pt;width:67.45pt;height:23.45pt;z-index:-251623936;mso-wrap-distance-left:0;mso-wrap-distance-right:0" filled="f" stroked="f">
            <v:textbox inset="0,0,0,0">
              <w:txbxContent>
                <w:p w14:paraId="4653D08E" w14:textId="77777777" w:rsidR="001B2D35" w:rsidRDefault="00000000">
                  <w:pPr>
                    <w:spacing w:line="154" w:lineRule="exact"/>
                    <w:jc w:val="center"/>
                    <w:textAlignment w:val="baseline"/>
                    <w:rPr>
                      <w:rFonts w:ascii="Arial" w:eastAsia="Arial" w:hAnsi="Arial"/>
                      <w:b/>
                      <w:color w:val="0000FF"/>
                      <w:spacing w:val="-8"/>
                      <w:sz w:val="13"/>
                    </w:rPr>
                  </w:pPr>
                  <w:r>
                    <w:rPr>
                      <w:rFonts w:ascii="Arial" w:eastAsia="Arial" w:hAnsi="Arial"/>
                      <w:b/>
                      <w:color w:val="0000FF"/>
                      <w:spacing w:val="-8"/>
                      <w:sz w:val="13"/>
                    </w:rPr>
                    <w:t xml:space="preserve">After delay period SO / </w:t>
                  </w:r>
                  <w:r>
                    <w:rPr>
                      <w:rFonts w:ascii="Arial" w:eastAsia="Arial" w:hAnsi="Arial"/>
                      <w:b/>
                      <w:color w:val="0000FF"/>
                      <w:spacing w:val="-8"/>
                      <w:sz w:val="13"/>
                    </w:rPr>
                    <w:br/>
                    <w:t xml:space="preserve">TO agree to continue </w:t>
                  </w:r>
                  <w:r>
                    <w:rPr>
                      <w:rFonts w:ascii="Arial" w:eastAsia="Arial" w:hAnsi="Arial"/>
                      <w:b/>
                      <w:color w:val="0000FF"/>
                      <w:spacing w:val="-8"/>
                      <w:sz w:val="13"/>
                    </w:rPr>
                    <w:br/>
                    <w:t>Tests</w:t>
                  </w:r>
                </w:p>
              </w:txbxContent>
            </v:textbox>
          </v:shape>
        </w:pict>
      </w:r>
      <w:r>
        <w:pict w14:anchorId="4653D02E">
          <v:shape id="_x0000_s1037" type="#_x0000_t202" style="position:absolute;margin-left:298.1pt;margin-top:270.4pt;width:63.85pt;height:31.6pt;z-index:-251622912;mso-wrap-distance-left:0;mso-wrap-distance-right:0" filled="f" stroked="f">
            <v:textbox inset="0,0,0,0">
              <w:txbxContent>
                <w:p w14:paraId="4653D08F" w14:textId="77777777" w:rsidR="001B2D35" w:rsidRDefault="00000000">
                  <w:pPr>
                    <w:spacing w:line="105" w:lineRule="exact"/>
                    <w:jc w:val="center"/>
                    <w:textAlignment w:val="baseline"/>
                    <w:rPr>
                      <w:rFonts w:ascii="Calibri" w:eastAsia="Calibri" w:hAnsi="Calibri"/>
                      <w:color w:val="0000FF"/>
                      <w:spacing w:val="-6"/>
                      <w:sz w:val="13"/>
                    </w:rPr>
                  </w:pPr>
                  <w:r>
                    <w:rPr>
                      <w:rFonts w:ascii="Calibri" w:eastAsia="Calibri" w:hAnsi="Calibri"/>
                      <w:color w:val="0000FF"/>
                      <w:spacing w:val="-6"/>
                      <w:sz w:val="13"/>
                    </w:rPr>
                    <w:t xml:space="preserve">r inform </w:t>
                  </w:r>
                  <w:r>
                    <w:rPr>
                      <w:rFonts w:ascii="Calibri" w:eastAsia="Calibri" w:hAnsi="Calibri"/>
                      <w:color w:val="0000FF"/>
                      <w:spacing w:val="-6"/>
                      <w:sz w:val="13"/>
                    </w:rPr>
                    <w:br/>
                  </w:r>
                  <w:r>
                    <w:rPr>
                      <w:rFonts w:ascii="Arial" w:eastAsia="Arial" w:hAnsi="Arial"/>
                      <w:b/>
                      <w:color w:val="0000FF"/>
                      <w:spacing w:val="-6"/>
                      <w:sz w:val="13"/>
                    </w:rPr>
                    <w:t xml:space="preserve">Is there </w:t>
                  </w:r>
                  <w:r>
                    <w:rPr>
                      <w:rFonts w:ascii="Arial" w:eastAsia="Arial" w:hAnsi="Arial"/>
                      <w:b/>
                      <w:color w:val="0000FF"/>
                      <w:spacing w:val="-6"/>
                      <w:sz w:val="13"/>
                    </w:rPr>
                    <w:br/>
                    <w:t xml:space="preserve">a chang in the </w:t>
                  </w:r>
                  <w:r>
                    <w:rPr>
                      <w:rFonts w:ascii="Arial" w:eastAsia="Arial" w:hAnsi="Arial"/>
                      <w:b/>
                      <w:color w:val="0000FF"/>
                      <w:spacing w:val="-6"/>
                      <w:sz w:val="13"/>
                    </w:rPr>
                    <w:br/>
                  </w:r>
                  <w:r>
                    <w:rPr>
                      <w:rFonts w:ascii="Calibri" w:eastAsia="Calibri" w:hAnsi="Calibri"/>
                      <w:color w:val="0000FF"/>
                      <w:spacing w:val="-6"/>
                      <w:sz w:val="13"/>
                    </w:rPr>
                    <w:t xml:space="preserve">required ? </w:t>
                  </w:r>
                  <w:r>
                    <w:rPr>
                      <w:rFonts w:ascii="Calibri" w:eastAsia="Calibri" w:hAnsi="Calibri"/>
                      <w:color w:val="0000FF"/>
                      <w:spacing w:val="-6"/>
                      <w:sz w:val="13"/>
                    </w:rPr>
                    <w:br/>
                  </w:r>
                  <w:r>
                    <w:rPr>
                      <w:rFonts w:ascii="Arial" w:eastAsia="Arial" w:hAnsi="Arial"/>
                      <w:b/>
                      <w:color w:val="0000FF"/>
                      <w:spacing w:val="-6"/>
                      <w:sz w:val="13"/>
                    </w:rPr>
                    <w:t xml:space="preserve">system, site or testing </w:t>
                  </w:r>
                  <w:r>
                    <w:rPr>
                      <w:rFonts w:ascii="Arial" w:eastAsia="Arial" w:hAnsi="Arial"/>
                      <w:b/>
                      <w:color w:val="0000FF"/>
                      <w:spacing w:val="-6"/>
                      <w:sz w:val="13"/>
                    </w:rPr>
                    <w:br/>
                    <w:t>conditions ?</w:t>
                  </w:r>
                </w:p>
              </w:txbxContent>
            </v:textbox>
          </v:shape>
        </w:pict>
      </w:r>
      <w:r>
        <w:pict w14:anchorId="4653D02F">
          <v:shape id="_x0000_s1036" type="#_x0000_t202" style="position:absolute;margin-left:296.75pt;margin-top:327.75pt;width:19.75pt;height:7.35pt;z-index:-251621888;mso-wrap-distance-left:0;mso-wrap-distance-right:0" filled="f" stroked="f">
            <v:textbox inset="0,0,0,0">
              <w:txbxContent>
                <w:p w14:paraId="4653D090" w14:textId="77777777" w:rsidR="001B2D35" w:rsidRDefault="00000000">
                  <w:pPr>
                    <w:spacing w:line="146" w:lineRule="exact"/>
                    <w:textAlignment w:val="baseline"/>
                    <w:rPr>
                      <w:rFonts w:ascii="Arial" w:eastAsia="Arial" w:hAnsi="Arial"/>
                      <w:b/>
                      <w:color w:val="FF0000"/>
                      <w:spacing w:val="15"/>
                      <w:sz w:val="13"/>
                    </w:rPr>
                  </w:pPr>
                  <w:r>
                    <w:rPr>
                      <w:rFonts w:ascii="Arial" w:eastAsia="Arial" w:hAnsi="Arial"/>
                      <w:b/>
                      <w:color w:val="FF0000"/>
                      <w:spacing w:val="15"/>
                      <w:sz w:val="13"/>
                    </w:rPr>
                    <w:t>Yes</w:t>
                  </w:r>
                </w:p>
              </w:txbxContent>
            </v:textbox>
          </v:shape>
        </w:pict>
      </w:r>
      <w:r>
        <w:pict w14:anchorId="4653D030">
          <v:shape id="_x0000_s1035" type="#_x0000_t202" style="position:absolute;margin-left:302.9pt;margin-top:628.7pt;width:53.05pt;height:7.6pt;z-index:-251620864;mso-wrap-distance-left:0;mso-wrap-distance-right:0" filled="f" stroked="f">
            <v:textbox inset="0,0,0,0">
              <w:txbxContent>
                <w:p w14:paraId="4653D091" w14:textId="77777777" w:rsidR="001B2D35" w:rsidRDefault="00000000">
                  <w:pPr>
                    <w:spacing w:line="147" w:lineRule="exact"/>
                    <w:textAlignment w:val="baseline"/>
                    <w:rPr>
                      <w:rFonts w:ascii="Arial" w:eastAsia="Arial" w:hAnsi="Arial"/>
                      <w:b/>
                      <w:color w:val="0000FF"/>
                      <w:spacing w:val="-9"/>
                      <w:sz w:val="13"/>
                    </w:rPr>
                  </w:pPr>
                  <w:r>
                    <w:rPr>
                      <w:rFonts w:ascii="Arial" w:eastAsia="Arial" w:hAnsi="Arial"/>
                      <w:b/>
                      <w:color w:val="0000FF"/>
                      <w:spacing w:val="-9"/>
                      <w:sz w:val="13"/>
                    </w:rPr>
                    <w:t>to normal running</w:t>
                  </w:r>
                </w:p>
              </w:txbxContent>
            </v:textbox>
          </v:shape>
        </w:pict>
      </w:r>
      <w:r>
        <w:pict w14:anchorId="4653D031">
          <v:shape id="_x0000_s1034" type="#_x0000_t202" style="position:absolute;margin-left:303.15pt;margin-top:421.6pt;width:52.55pt;height:31.6pt;z-index:-251619840;mso-wrap-distance-left:0;mso-wrap-distance-right:0" filled="f" stroked="f">
            <v:textbox inset="0,0,0,0">
              <w:txbxContent>
                <w:p w14:paraId="4653D092" w14:textId="77777777" w:rsidR="001B2D35" w:rsidRDefault="00000000">
                  <w:pPr>
                    <w:spacing w:line="157" w:lineRule="exact"/>
                    <w:jc w:val="center"/>
                    <w:textAlignment w:val="baseline"/>
                    <w:rPr>
                      <w:rFonts w:ascii="Arial" w:eastAsia="Arial" w:hAnsi="Arial"/>
                      <w:b/>
                      <w:color w:val="0000FF"/>
                      <w:spacing w:val="-8"/>
                      <w:sz w:val="13"/>
                    </w:rPr>
                  </w:pPr>
                  <w:r>
                    <w:rPr>
                      <w:rFonts w:ascii="Arial" w:eastAsia="Arial" w:hAnsi="Arial"/>
                      <w:b/>
                      <w:color w:val="0000FF"/>
                      <w:spacing w:val="-8"/>
                      <w:sz w:val="13"/>
                    </w:rPr>
                    <w:t xml:space="preserve">Agree to </w:t>
                  </w:r>
                  <w:r>
                    <w:rPr>
                      <w:rFonts w:ascii="Arial" w:eastAsia="Arial" w:hAnsi="Arial"/>
                      <w:b/>
                      <w:color w:val="0000FF"/>
                      <w:spacing w:val="-8"/>
                      <w:sz w:val="13"/>
                    </w:rPr>
                    <w:br/>
                    <w:t xml:space="preserve">complete,delay or </w:t>
                  </w:r>
                  <w:r>
                    <w:rPr>
                      <w:rFonts w:ascii="Arial" w:eastAsia="Arial" w:hAnsi="Arial"/>
                      <w:b/>
                      <w:color w:val="0000FF"/>
                      <w:spacing w:val="-8"/>
                      <w:sz w:val="13"/>
                    </w:rPr>
                    <w:br/>
                    <w:t xml:space="preserve">cancel </w:t>
                  </w:r>
                  <w:r>
                    <w:rPr>
                      <w:rFonts w:ascii="Arial" w:eastAsia="Arial" w:hAnsi="Arial"/>
                      <w:b/>
                      <w:color w:val="0000FF"/>
                      <w:spacing w:val="-8"/>
                      <w:sz w:val="13"/>
                    </w:rPr>
                    <w:br/>
                    <w:t>Tests ?</w:t>
                  </w:r>
                </w:p>
              </w:txbxContent>
            </v:textbox>
          </v:shape>
        </w:pict>
      </w:r>
      <w:r>
        <w:pict w14:anchorId="4653D032">
          <v:shape id="_x0000_s1033" type="#_x0000_t202" style="position:absolute;margin-left:316.2pt;margin-top:478.45pt;width:25.7pt;height:7.35pt;z-index:-251618816;mso-wrap-distance-left:0;mso-wrap-distance-right:0" filled="f" stroked="f">
            <v:textbox inset="0,0,0,0">
              <w:txbxContent>
                <w:p w14:paraId="4653D093" w14:textId="77777777" w:rsidR="001B2D35" w:rsidRDefault="00000000">
                  <w:pPr>
                    <w:spacing w:line="142" w:lineRule="exact"/>
                    <w:textAlignment w:val="baseline"/>
                    <w:rPr>
                      <w:rFonts w:ascii="Arial" w:eastAsia="Arial" w:hAnsi="Arial"/>
                      <w:b/>
                      <w:color w:val="FF0000"/>
                      <w:spacing w:val="8"/>
                      <w:sz w:val="13"/>
                    </w:rPr>
                  </w:pPr>
                  <w:r>
                    <w:rPr>
                      <w:rFonts w:ascii="Arial" w:eastAsia="Arial" w:hAnsi="Arial"/>
                      <w:b/>
                      <w:color w:val="FF0000"/>
                      <w:spacing w:val="8"/>
                      <w:sz w:val="13"/>
                    </w:rPr>
                    <w:t>Delay</w:t>
                  </w:r>
                </w:p>
              </w:txbxContent>
            </v:textbox>
          </v:shape>
        </w:pict>
      </w:r>
      <w:r>
        <w:pict w14:anchorId="4653D033">
          <v:shape id="_x0000_s1032" type="#_x0000_t202" style="position:absolute;margin-left:319.3pt;margin-top:668.3pt;width:20pt;height:7.35pt;z-index:-251617792;mso-wrap-distance-left:0;mso-wrap-distance-right:0" filled="f" stroked="f">
            <v:textbox inset="0,0,0,0">
              <w:txbxContent>
                <w:p w14:paraId="4653D094" w14:textId="77777777" w:rsidR="001B2D35" w:rsidRDefault="00000000">
                  <w:pPr>
                    <w:spacing w:line="147" w:lineRule="exact"/>
                    <w:textAlignment w:val="baseline"/>
                    <w:rPr>
                      <w:rFonts w:ascii="Arial" w:eastAsia="Arial" w:hAnsi="Arial"/>
                      <w:b/>
                      <w:color w:val="FF0000"/>
                      <w:spacing w:val="10"/>
                      <w:sz w:val="13"/>
                    </w:rPr>
                  </w:pPr>
                  <w:r>
                    <w:rPr>
                      <w:rFonts w:ascii="Arial" w:eastAsia="Arial" w:hAnsi="Arial"/>
                      <w:b/>
                      <w:color w:val="FF0000"/>
                      <w:spacing w:val="10"/>
                      <w:sz w:val="13"/>
                    </w:rPr>
                    <w:t>End</w:t>
                  </w:r>
                </w:p>
              </w:txbxContent>
            </v:textbox>
          </v:shape>
        </w:pict>
      </w:r>
      <w:r>
        <w:pict w14:anchorId="4653D034">
          <v:shape id="_x0000_s1031" type="#_x0000_t202" style="position:absolute;margin-left:342.35pt;margin-top:328pt;width:19.75pt;height:7.35pt;z-index:-251616768;mso-wrap-distance-left:0;mso-wrap-distance-right:0" filled="f" stroked="f">
            <v:textbox inset="0,0,0,0">
              <w:txbxContent>
                <w:p w14:paraId="4653D095" w14:textId="77777777" w:rsidR="001B2D35" w:rsidRDefault="00000000">
                  <w:pPr>
                    <w:spacing w:line="141" w:lineRule="exact"/>
                    <w:textAlignment w:val="baseline"/>
                    <w:rPr>
                      <w:rFonts w:ascii="Arial" w:eastAsia="Arial" w:hAnsi="Arial"/>
                      <w:b/>
                      <w:color w:val="FF0000"/>
                      <w:spacing w:val="15"/>
                      <w:sz w:val="13"/>
                    </w:rPr>
                  </w:pPr>
                  <w:r>
                    <w:rPr>
                      <w:rFonts w:ascii="Arial" w:eastAsia="Arial" w:hAnsi="Arial"/>
                      <w:b/>
                      <w:color w:val="FF0000"/>
                      <w:spacing w:val="15"/>
                      <w:sz w:val="13"/>
                    </w:rPr>
                    <w:t>Yes</w:t>
                  </w:r>
                </w:p>
              </w:txbxContent>
            </v:textbox>
          </v:shape>
        </w:pict>
      </w:r>
      <w:r>
        <w:pict w14:anchorId="4653D035">
          <v:shape id="_x0000_s1030" type="#_x0000_t202" style="position:absolute;margin-left:396.1pt;margin-top:49.6pt;width:18.05pt;height:10.4pt;z-index:-251615744;mso-wrap-distance-left:0;mso-wrap-distance-right:0" filled="f" stroked="f">
            <v:textbox inset="0,0,0,0">
              <w:txbxContent>
                <w:p w14:paraId="4653D096" w14:textId="77777777" w:rsidR="001B2D35" w:rsidRDefault="00000000">
                  <w:pPr>
                    <w:spacing w:before="18" w:after="24" w:line="152" w:lineRule="exact"/>
                    <w:textAlignment w:val="baseline"/>
                    <w:rPr>
                      <w:rFonts w:ascii="Calibri" w:eastAsia="Calibri" w:hAnsi="Calibri"/>
                      <w:color w:val="0000FF"/>
                      <w:spacing w:val="3"/>
                      <w:sz w:val="9"/>
                      <w:vertAlign w:val="subscript"/>
                    </w:rPr>
                  </w:pPr>
                  <w:r>
                    <w:rPr>
                      <w:rFonts w:ascii="Calibri" w:eastAsia="Calibri" w:hAnsi="Calibri"/>
                      <w:color w:val="0000FF"/>
                      <w:spacing w:val="3"/>
                      <w:sz w:val="9"/>
                      <w:vertAlign w:val="subscript"/>
                    </w:rPr>
                    <w:t>O</w:t>
                  </w:r>
                  <w:r>
                    <w:rPr>
                      <w:rFonts w:ascii="Arial" w:eastAsia="Arial" w:hAnsi="Arial"/>
                      <w:b/>
                      <w:color w:val="0000FF"/>
                      <w:spacing w:val="3"/>
                      <w:sz w:val="13"/>
                    </w:rPr>
                    <w:t>TO</w:t>
                  </w:r>
                </w:p>
              </w:txbxContent>
            </v:textbox>
          </v:shape>
        </w:pict>
      </w:r>
      <w:r>
        <w:pict w14:anchorId="4653D036">
          <v:shape id="_x0000_s1029" type="#_x0000_t202" style="position:absolute;margin-left:402.75pt;margin-top:327.75pt;width:36.45pt;height:7.35pt;z-index:-251614720;mso-wrap-distance-left:0;mso-wrap-distance-right:0" filled="f" stroked="f">
            <v:textbox inset="0,0,0,0">
              <w:txbxContent>
                <w:p w14:paraId="4653D097" w14:textId="77777777" w:rsidR="001B2D35" w:rsidRDefault="00000000">
                  <w:pPr>
                    <w:spacing w:line="146" w:lineRule="exact"/>
                    <w:textAlignment w:val="baseline"/>
                    <w:rPr>
                      <w:rFonts w:ascii="Arial" w:eastAsia="Arial" w:hAnsi="Arial"/>
                      <w:b/>
                      <w:color w:val="0000FF"/>
                      <w:spacing w:val="-13"/>
                      <w:sz w:val="13"/>
                    </w:rPr>
                  </w:pPr>
                  <w:r>
                    <w:rPr>
                      <w:rFonts w:ascii="Arial" w:eastAsia="Arial" w:hAnsi="Arial"/>
                      <w:b/>
                      <w:color w:val="0000FF"/>
                      <w:spacing w:val="-13"/>
                      <w:sz w:val="13"/>
                    </w:rPr>
                    <w:t>TO informed</w:t>
                  </w:r>
                </w:p>
              </w:txbxContent>
            </v:textbox>
          </v:shape>
        </w:pict>
      </w:r>
      <w:r>
        <w:pict w14:anchorId="4653D037">
          <v:shape id="_x0000_s1028" type="#_x0000_t202" style="position:absolute;margin-left:399.2pt;margin-top:513.05pt;width:28.4pt;height:7.35pt;z-index:-251613696;mso-wrap-distance-left:0;mso-wrap-distance-right:0" filled="f" stroked="f">
            <v:textbox inset="0,0,0,0">
              <w:txbxContent>
                <w:p w14:paraId="4653D098" w14:textId="77777777" w:rsidR="001B2D35" w:rsidRDefault="00000000">
                  <w:pPr>
                    <w:spacing w:line="141" w:lineRule="exact"/>
                    <w:textAlignment w:val="baseline"/>
                    <w:rPr>
                      <w:rFonts w:ascii="Arial" w:eastAsia="Arial" w:hAnsi="Arial"/>
                      <w:b/>
                      <w:color w:val="FF0000"/>
                      <w:spacing w:val="4"/>
                      <w:sz w:val="13"/>
                    </w:rPr>
                  </w:pPr>
                  <w:r>
                    <w:rPr>
                      <w:rFonts w:ascii="Arial" w:eastAsia="Arial" w:hAnsi="Arial"/>
                      <w:b/>
                      <w:color w:val="FF0000"/>
                      <w:spacing w:val="4"/>
                      <w:sz w:val="13"/>
                    </w:rPr>
                    <w:t>Cancel</w:t>
                  </w:r>
                </w:p>
              </w:txbxContent>
            </v:textbox>
          </v:shape>
        </w:pict>
      </w:r>
    </w:p>
    <w:p w14:paraId="4653CF9C" w14:textId="77777777" w:rsidR="001B2D35" w:rsidRDefault="001B2D35">
      <w:pPr>
        <w:sectPr w:rsidR="001B2D35">
          <w:type w:val="continuous"/>
          <w:pgSz w:w="11909" w:h="16838"/>
          <w:pgMar w:top="720" w:right="406" w:bottom="315" w:left="1723" w:header="720" w:footer="720" w:gutter="0"/>
          <w:cols w:space="720"/>
        </w:sectPr>
      </w:pPr>
    </w:p>
    <w:p w14:paraId="4653CF9D"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10 of 12</w:t>
      </w:r>
    </w:p>
    <w:p w14:paraId="4653CF9E" w14:textId="77777777" w:rsidR="001B2D35" w:rsidRDefault="001B2D35">
      <w:pPr>
        <w:sectPr w:rsidR="001B2D35">
          <w:type w:val="continuous"/>
          <w:pgSz w:w="11909" w:h="16838"/>
          <w:pgMar w:top="720" w:right="5146" w:bottom="315" w:left="5539" w:header="720" w:footer="720" w:gutter="0"/>
          <w:cols w:space="720"/>
        </w:sectPr>
      </w:pPr>
    </w:p>
    <w:p w14:paraId="4653CF9F" w14:textId="77777777" w:rsidR="001B2D35" w:rsidRDefault="00000000">
      <w:pPr>
        <w:spacing w:line="295" w:lineRule="exact"/>
        <w:ind w:left="144" w:right="4464"/>
        <w:textAlignment w:val="baseline"/>
        <w:rPr>
          <w:rFonts w:ascii="Arial" w:eastAsia="Arial" w:hAnsi="Arial"/>
          <w:color w:val="000000"/>
          <w:sz w:val="20"/>
        </w:rPr>
      </w:pPr>
      <w:r>
        <w:lastRenderedPageBreak/>
        <w:pict w14:anchorId="4653D038">
          <v:shape id="_x0000_s1027" type="#_x0000_t202" style="position:absolute;left:0;text-align:left;margin-left:276.95pt;margin-top:794.7pt;width:61.2pt;height:11.55pt;z-index:-251612672;mso-wrap-distance-left:0;mso-wrap-distance-right:0;mso-position-horizontal-relative:page;mso-position-vertical-relative:page" filled="f" stroked="f">
            <v:textbox inset="0,0,0,0">
              <w:txbxContent>
                <w:p w14:paraId="4653D099" w14:textId="77777777" w:rsidR="001B2D35" w:rsidRDefault="00000000">
                  <w:pPr>
                    <w:spacing w:before="1" w:line="218" w:lineRule="exact"/>
                    <w:textAlignment w:val="baseline"/>
                    <w:rPr>
                      <w:rFonts w:ascii="Arial" w:eastAsia="Arial" w:hAnsi="Arial"/>
                      <w:color w:val="000000"/>
                      <w:spacing w:val="-11"/>
                      <w:sz w:val="20"/>
                    </w:rPr>
                  </w:pPr>
                  <w:r>
                    <w:rPr>
                      <w:rFonts w:ascii="Arial" w:eastAsia="Arial" w:hAnsi="Arial"/>
                      <w:color w:val="000000"/>
                      <w:spacing w:val="-11"/>
                      <w:sz w:val="20"/>
                    </w:rPr>
                    <w:t>Page 11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A0" w14:textId="77777777" w:rsidR="001B2D35" w:rsidRDefault="00000000">
      <w:pPr>
        <w:spacing w:before="229" w:line="319" w:lineRule="exact"/>
        <w:ind w:left="144"/>
        <w:textAlignment w:val="baseline"/>
        <w:rPr>
          <w:rFonts w:ascii="Arial" w:eastAsia="Arial" w:hAnsi="Arial"/>
          <w:b/>
          <w:i/>
          <w:color w:val="000000"/>
          <w:sz w:val="28"/>
        </w:rPr>
      </w:pPr>
      <w:r>
        <w:rPr>
          <w:rFonts w:ascii="Arial" w:eastAsia="Arial" w:hAnsi="Arial"/>
          <w:b/>
          <w:i/>
          <w:color w:val="000000"/>
          <w:sz w:val="28"/>
        </w:rPr>
        <w:t>Appendix B: Tests Programme</w:t>
      </w:r>
    </w:p>
    <w:p w14:paraId="4653CFA1" w14:textId="77777777" w:rsidR="001B2D35" w:rsidRDefault="00000000">
      <w:pPr>
        <w:tabs>
          <w:tab w:val="left" w:pos="864"/>
        </w:tabs>
        <w:spacing w:before="252" w:line="230" w:lineRule="exact"/>
        <w:ind w:left="144"/>
        <w:textAlignment w:val="baseline"/>
        <w:rPr>
          <w:rFonts w:ascii="Arial" w:eastAsia="Arial" w:hAnsi="Arial"/>
          <w:color w:val="000000"/>
          <w:sz w:val="20"/>
        </w:rPr>
      </w:pPr>
      <w:r>
        <w:rPr>
          <w:rFonts w:ascii="Arial" w:eastAsia="Arial" w:hAnsi="Arial"/>
          <w:color w:val="000000"/>
          <w:sz w:val="20"/>
        </w:rPr>
        <w:t>B1</w:t>
      </w:r>
      <w:r>
        <w:rPr>
          <w:rFonts w:ascii="Arial" w:eastAsia="Arial" w:hAnsi="Arial"/>
          <w:color w:val="000000"/>
          <w:sz w:val="20"/>
        </w:rPr>
        <w:tab/>
        <w:t>A detailed Tests programme for major testing shall:</w:t>
      </w:r>
    </w:p>
    <w:p w14:paraId="4653CFA2" w14:textId="77777777" w:rsidR="001B2D35" w:rsidRDefault="00000000">
      <w:pPr>
        <w:spacing w:before="229" w:line="231" w:lineRule="exact"/>
        <w:ind w:left="1584" w:right="144" w:hanging="720"/>
        <w:jc w:val="both"/>
        <w:textAlignment w:val="baseline"/>
        <w:rPr>
          <w:rFonts w:ascii="Arial" w:eastAsia="Arial" w:hAnsi="Arial"/>
          <w:color w:val="000000"/>
          <w:sz w:val="20"/>
        </w:rPr>
      </w:pPr>
      <w:r>
        <w:rPr>
          <w:rFonts w:ascii="Arial" w:eastAsia="Arial" w:hAnsi="Arial"/>
          <w:color w:val="000000"/>
          <w:sz w:val="20"/>
        </w:rPr>
        <w:t>B.1.1 have a unique identifier allocated by the Tests Proposer and indicate the current version and issue number;</w:t>
      </w:r>
    </w:p>
    <w:p w14:paraId="4653CFA3" w14:textId="77777777" w:rsidR="001B2D35" w:rsidRDefault="00000000">
      <w:pPr>
        <w:spacing w:before="1" w:line="460" w:lineRule="exact"/>
        <w:ind w:left="864" w:right="144"/>
        <w:jc w:val="both"/>
        <w:textAlignment w:val="baseline"/>
        <w:rPr>
          <w:rFonts w:ascii="Arial" w:eastAsia="Arial" w:hAnsi="Arial"/>
          <w:color w:val="000000"/>
          <w:sz w:val="20"/>
        </w:rPr>
      </w:pPr>
      <w:r>
        <w:rPr>
          <w:rFonts w:ascii="Arial" w:eastAsia="Arial" w:hAnsi="Arial"/>
          <w:color w:val="000000"/>
          <w:sz w:val="20"/>
        </w:rPr>
        <w:t>B.1.2 define the means of communication and location of all parties involved in the Tests; B.1.3 follow an agreed change control process for changes to the Tests programme;</w:t>
      </w:r>
    </w:p>
    <w:p w14:paraId="4653CFA4" w14:textId="77777777" w:rsidR="001B2D35" w:rsidRDefault="00000000">
      <w:pPr>
        <w:spacing w:before="227" w:line="230" w:lineRule="exact"/>
        <w:ind w:left="1584" w:right="144" w:hanging="720"/>
        <w:jc w:val="both"/>
        <w:textAlignment w:val="baseline"/>
        <w:rPr>
          <w:rFonts w:ascii="Arial" w:eastAsia="Arial" w:hAnsi="Arial"/>
          <w:color w:val="000000"/>
          <w:sz w:val="20"/>
        </w:rPr>
      </w:pPr>
      <w:r>
        <w:rPr>
          <w:rFonts w:ascii="Arial" w:eastAsia="Arial" w:hAnsi="Arial"/>
          <w:color w:val="000000"/>
          <w:sz w:val="20"/>
        </w:rPr>
        <w:t>B.1.4 specify any associated documentation and diagrams forming part of the Tests programme and ensure these shall be accessible to all recipients of the Tests programme;</w:t>
      </w:r>
    </w:p>
    <w:p w14:paraId="4653CFA5" w14:textId="77777777" w:rsidR="001B2D35" w:rsidRDefault="00000000">
      <w:pPr>
        <w:spacing w:before="231" w:line="230" w:lineRule="exact"/>
        <w:ind w:left="1584" w:right="144" w:hanging="720"/>
        <w:jc w:val="both"/>
        <w:textAlignment w:val="baseline"/>
        <w:rPr>
          <w:rFonts w:ascii="Arial" w:eastAsia="Arial" w:hAnsi="Arial"/>
          <w:color w:val="000000"/>
          <w:sz w:val="20"/>
        </w:rPr>
      </w:pPr>
      <w:r>
        <w:rPr>
          <w:rFonts w:ascii="Arial" w:eastAsia="Arial" w:hAnsi="Arial"/>
          <w:color w:val="000000"/>
          <w:sz w:val="20"/>
        </w:rPr>
        <w:t>B.1.5 identify the Plant and Apparatus subject to the Tests and any other Plant and Apparatus that could be affected;</w:t>
      </w:r>
    </w:p>
    <w:p w14:paraId="4653CFA6" w14:textId="77777777" w:rsidR="001B2D35" w:rsidRDefault="00000000">
      <w:pPr>
        <w:spacing w:before="230" w:line="231" w:lineRule="exact"/>
        <w:ind w:left="1584" w:right="144" w:hanging="720"/>
        <w:jc w:val="both"/>
        <w:textAlignment w:val="baseline"/>
        <w:rPr>
          <w:rFonts w:ascii="Arial" w:eastAsia="Arial" w:hAnsi="Arial"/>
          <w:color w:val="000000"/>
          <w:sz w:val="20"/>
        </w:rPr>
      </w:pPr>
      <w:r>
        <w:rPr>
          <w:rFonts w:ascii="Arial" w:eastAsia="Arial" w:hAnsi="Arial"/>
          <w:color w:val="000000"/>
          <w:sz w:val="20"/>
        </w:rPr>
        <w:t>B.1.6 identify any Operational Effects or potential Operational Effects associated with the Tests;</w:t>
      </w:r>
    </w:p>
    <w:p w14:paraId="4653CFA7" w14:textId="77777777" w:rsidR="001B2D35" w:rsidRDefault="00000000">
      <w:pPr>
        <w:spacing w:before="234" w:line="226" w:lineRule="exact"/>
        <w:ind w:left="1584" w:right="144" w:hanging="720"/>
        <w:jc w:val="both"/>
        <w:textAlignment w:val="baseline"/>
        <w:rPr>
          <w:rFonts w:ascii="Arial" w:eastAsia="Arial" w:hAnsi="Arial"/>
          <w:color w:val="000000"/>
          <w:sz w:val="20"/>
        </w:rPr>
      </w:pPr>
      <w:r>
        <w:rPr>
          <w:rFonts w:ascii="Arial" w:eastAsia="Arial" w:hAnsi="Arial"/>
          <w:color w:val="000000"/>
          <w:sz w:val="20"/>
        </w:rPr>
        <w:t>B.1.7 identify any Services Reductions or Services Reduction Risks associated with the Tests;</w:t>
      </w:r>
    </w:p>
    <w:p w14:paraId="4653CFA8" w14:textId="77777777" w:rsidR="001B2D35" w:rsidRDefault="00000000">
      <w:pPr>
        <w:spacing w:before="231" w:line="230" w:lineRule="exact"/>
        <w:ind w:left="864"/>
        <w:textAlignment w:val="baseline"/>
        <w:rPr>
          <w:rFonts w:ascii="Arial" w:eastAsia="Arial" w:hAnsi="Arial"/>
          <w:color w:val="000000"/>
          <w:spacing w:val="1"/>
          <w:sz w:val="20"/>
        </w:rPr>
      </w:pPr>
      <w:r>
        <w:rPr>
          <w:rFonts w:ascii="Arial" w:eastAsia="Arial" w:hAnsi="Arial"/>
          <w:color w:val="000000"/>
          <w:spacing w:val="1"/>
          <w:sz w:val="20"/>
        </w:rPr>
        <w:t>B.1.8 outline the initial conditions of the Plant and Apparatus subject to the Tests;</w:t>
      </w:r>
    </w:p>
    <w:p w14:paraId="4653CFA9" w14:textId="77777777" w:rsidR="001B2D35" w:rsidRDefault="00000000">
      <w:pPr>
        <w:spacing w:before="231" w:line="230" w:lineRule="exact"/>
        <w:ind w:left="1584" w:right="144" w:hanging="720"/>
        <w:jc w:val="both"/>
        <w:textAlignment w:val="baseline"/>
        <w:rPr>
          <w:rFonts w:ascii="Arial" w:eastAsia="Arial" w:hAnsi="Arial"/>
          <w:color w:val="000000"/>
          <w:sz w:val="20"/>
        </w:rPr>
      </w:pPr>
      <w:r>
        <w:rPr>
          <w:rFonts w:ascii="Arial" w:eastAsia="Arial" w:hAnsi="Arial"/>
          <w:color w:val="000000"/>
          <w:sz w:val="20"/>
        </w:rPr>
        <w:t>B.1.9 detail any temporary protection settings or Protection Apparatus required for the purposes of the Tests together with the settings applied; and,</w:t>
      </w:r>
    </w:p>
    <w:p w14:paraId="4653CFAA" w14:textId="77777777" w:rsidR="001B2D35" w:rsidRDefault="00000000">
      <w:pPr>
        <w:spacing w:before="231" w:line="230" w:lineRule="exact"/>
        <w:ind w:left="864"/>
        <w:jc w:val="both"/>
        <w:textAlignment w:val="baseline"/>
        <w:rPr>
          <w:rFonts w:ascii="Arial" w:eastAsia="Arial" w:hAnsi="Arial"/>
          <w:color w:val="000000"/>
          <w:sz w:val="20"/>
        </w:rPr>
      </w:pPr>
      <w:r>
        <w:rPr>
          <w:rFonts w:ascii="Arial" w:eastAsia="Arial" w:hAnsi="Arial"/>
          <w:color w:val="000000"/>
          <w:sz w:val="20"/>
        </w:rPr>
        <w:t>B.1.10 provide a detailed Tests schedule with location, action, any expected result and/or</w:t>
      </w:r>
    </w:p>
    <w:p w14:paraId="4653CFAB" w14:textId="77777777" w:rsidR="001B2D35" w:rsidRDefault="00000000">
      <w:pPr>
        <w:spacing w:line="230" w:lineRule="exact"/>
        <w:ind w:left="1584"/>
        <w:textAlignment w:val="baseline"/>
        <w:rPr>
          <w:rFonts w:ascii="Arial" w:eastAsia="Arial" w:hAnsi="Arial"/>
          <w:color w:val="000000"/>
          <w:sz w:val="20"/>
        </w:rPr>
      </w:pPr>
      <w:r>
        <w:rPr>
          <w:rFonts w:ascii="Arial" w:eastAsia="Arial" w:hAnsi="Arial"/>
          <w:color w:val="000000"/>
          <w:sz w:val="20"/>
        </w:rPr>
        <w:t>Operational Effect identified for each item of the Tests programme.</w:t>
      </w:r>
    </w:p>
    <w:p w14:paraId="4653CFAC" w14:textId="77777777" w:rsidR="001B2D35" w:rsidRDefault="00000000">
      <w:pPr>
        <w:tabs>
          <w:tab w:val="left" w:pos="864"/>
        </w:tabs>
        <w:spacing w:before="231" w:line="228" w:lineRule="exact"/>
        <w:ind w:left="144"/>
        <w:textAlignment w:val="baseline"/>
        <w:rPr>
          <w:rFonts w:ascii="Arial" w:eastAsia="Arial" w:hAnsi="Arial"/>
          <w:color w:val="000000"/>
          <w:spacing w:val="2"/>
          <w:sz w:val="20"/>
        </w:rPr>
      </w:pPr>
      <w:r>
        <w:rPr>
          <w:rFonts w:ascii="Arial" w:eastAsia="Arial" w:hAnsi="Arial"/>
          <w:color w:val="000000"/>
          <w:spacing w:val="2"/>
          <w:sz w:val="20"/>
        </w:rPr>
        <w:t>B2</w:t>
      </w:r>
      <w:r>
        <w:rPr>
          <w:rFonts w:ascii="Arial" w:eastAsia="Arial" w:hAnsi="Arial"/>
          <w:color w:val="000000"/>
          <w:spacing w:val="2"/>
          <w:sz w:val="20"/>
        </w:rPr>
        <w:tab/>
        <w:t>For complex Tests breakpoints should be identified where the Tests programme can be</w:t>
      </w:r>
    </w:p>
    <w:p w14:paraId="4653CFAD" w14:textId="77777777" w:rsidR="001B2D35" w:rsidRDefault="00000000">
      <w:pPr>
        <w:spacing w:line="228" w:lineRule="exact"/>
        <w:ind w:left="864"/>
        <w:textAlignment w:val="baseline"/>
        <w:rPr>
          <w:rFonts w:ascii="Arial" w:eastAsia="Arial" w:hAnsi="Arial"/>
          <w:color w:val="000000"/>
          <w:sz w:val="20"/>
        </w:rPr>
      </w:pPr>
      <w:r>
        <w:rPr>
          <w:rFonts w:ascii="Arial" w:eastAsia="Arial" w:hAnsi="Arial"/>
          <w:color w:val="000000"/>
          <w:sz w:val="20"/>
        </w:rPr>
        <w:t>suspended and restarted without undue risk and with minimum disruption.</w:t>
      </w:r>
    </w:p>
    <w:p w14:paraId="4653CFAE" w14:textId="77777777" w:rsidR="001B2D35" w:rsidRDefault="001B2D35">
      <w:pPr>
        <w:sectPr w:rsidR="001B2D35">
          <w:pgSz w:w="11909" w:h="16838"/>
          <w:pgMar w:top="720" w:right="1260" w:bottom="548" w:left="1649" w:header="720" w:footer="720" w:gutter="0"/>
          <w:cols w:space="720"/>
        </w:sectPr>
      </w:pPr>
    </w:p>
    <w:p w14:paraId="4653CFAF" w14:textId="77777777" w:rsidR="001B2D35" w:rsidRDefault="00000000">
      <w:pPr>
        <w:spacing w:line="295" w:lineRule="exact"/>
        <w:ind w:right="1080"/>
        <w:textAlignment w:val="baseline"/>
        <w:rPr>
          <w:rFonts w:ascii="Arial" w:eastAsia="Arial" w:hAnsi="Arial"/>
          <w:color w:val="000000"/>
          <w:sz w:val="20"/>
        </w:rPr>
      </w:pPr>
      <w:r>
        <w:lastRenderedPageBreak/>
        <w:pict w14:anchorId="4653D039">
          <v:shape id="_x0000_s1026" type="#_x0000_t202" style="position:absolute;margin-left:276.95pt;margin-top:794.7pt;width:61.2pt;height:11.7pt;z-index:-251611648;mso-wrap-distance-left:0;mso-wrap-distance-right:0;mso-position-horizontal-relative:page;mso-position-vertical-relative:page" filled="f" stroked="f">
            <v:textbox inset="0,0,0,0">
              <w:txbxContent>
                <w:p w14:paraId="4653D09A" w14:textId="77777777" w:rsidR="001B2D35" w:rsidRDefault="00000000">
                  <w:pPr>
                    <w:spacing w:before="4" w:line="230" w:lineRule="exact"/>
                    <w:textAlignment w:val="baseline"/>
                    <w:rPr>
                      <w:rFonts w:ascii="Arial" w:eastAsia="Arial" w:hAnsi="Arial"/>
                      <w:color w:val="000000"/>
                      <w:spacing w:val="-11"/>
                      <w:sz w:val="20"/>
                    </w:rPr>
                  </w:pPr>
                  <w:r>
                    <w:rPr>
                      <w:rFonts w:ascii="Arial" w:eastAsia="Arial" w:hAnsi="Arial"/>
                      <w:color w:val="000000"/>
                      <w:spacing w:val="-11"/>
                      <w:sz w:val="20"/>
                    </w:rPr>
                    <w:t>Page 12 of 12</w:t>
                  </w:r>
                </w:p>
              </w:txbxContent>
            </v:textbox>
            <w10:wrap type="square" anchorx="page" anchory="page"/>
          </v:shape>
        </w:pict>
      </w:r>
      <w:r>
        <w:rPr>
          <w:rFonts w:ascii="Arial" w:eastAsia="Arial" w:hAnsi="Arial"/>
          <w:color w:val="000000"/>
          <w:sz w:val="20"/>
        </w:rPr>
        <w:t xml:space="preserve">STCP08-3 - Operational Tests and System Tests Issue 007 </w:t>
      </w:r>
      <w:r>
        <w:rPr>
          <w:rFonts w:ascii="Arial" w:eastAsia="Arial" w:hAnsi="Arial"/>
          <w:color w:val="000000"/>
          <w:sz w:val="23"/>
        </w:rPr>
        <w:t xml:space="preserve">– </w:t>
      </w:r>
      <w:r>
        <w:rPr>
          <w:rFonts w:ascii="Arial" w:eastAsia="Arial" w:hAnsi="Arial"/>
          <w:color w:val="000000"/>
          <w:sz w:val="20"/>
        </w:rPr>
        <w:t>04 March 2024</w:t>
      </w:r>
    </w:p>
    <w:p w14:paraId="4653CFB0" w14:textId="77777777" w:rsidR="001B2D35" w:rsidRDefault="00000000">
      <w:pPr>
        <w:spacing w:before="503" w:line="322" w:lineRule="exact"/>
        <w:textAlignment w:val="baseline"/>
        <w:rPr>
          <w:rFonts w:ascii="Arial" w:eastAsia="Arial" w:hAnsi="Arial"/>
          <w:b/>
          <w:i/>
          <w:color w:val="000000"/>
          <w:spacing w:val="-2"/>
          <w:sz w:val="28"/>
        </w:rPr>
      </w:pPr>
      <w:r>
        <w:rPr>
          <w:rFonts w:ascii="Arial" w:eastAsia="Arial" w:hAnsi="Arial"/>
          <w:b/>
          <w:i/>
          <w:color w:val="000000"/>
          <w:spacing w:val="-2"/>
          <w:sz w:val="28"/>
        </w:rPr>
        <w:t>Appendix C: Abbreviations &amp; Definitions</w:t>
      </w:r>
    </w:p>
    <w:p w14:paraId="4653CFB1" w14:textId="77777777" w:rsidR="001B2D35" w:rsidRDefault="00000000">
      <w:pPr>
        <w:spacing w:before="242" w:line="274" w:lineRule="exact"/>
        <w:textAlignment w:val="baseline"/>
        <w:rPr>
          <w:rFonts w:ascii="Arial" w:eastAsia="Arial" w:hAnsi="Arial"/>
          <w:b/>
          <w:i/>
          <w:color w:val="000000"/>
          <w:sz w:val="24"/>
        </w:rPr>
      </w:pPr>
      <w:r>
        <w:rPr>
          <w:rFonts w:ascii="Arial" w:eastAsia="Arial" w:hAnsi="Arial"/>
          <w:b/>
          <w:i/>
          <w:color w:val="000000"/>
          <w:sz w:val="24"/>
        </w:rPr>
        <w:t>Abbreviations</w:t>
      </w:r>
    </w:p>
    <w:p w14:paraId="4653CFB2" w14:textId="77777777" w:rsidR="001B2D35" w:rsidRDefault="00000000">
      <w:pPr>
        <w:spacing w:before="62" w:line="230" w:lineRule="exact"/>
        <w:textAlignment w:val="baseline"/>
        <w:rPr>
          <w:rFonts w:ascii="Arial" w:eastAsia="Arial" w:hAnsi="Arial"/>
          <w:color w:val="000000"/>
          <w:spacing w:val="2"/>
          <w:sz w:val="20"/>
        </w:rPr>
      </w:pPr>
      <w:r>
        <w:rPr>
          <w:rFonts w:ascii="Arial" w:eastAsia="Arial" w:hAnsi="Arial"/>
          <w:color w:val="000000"/>
          <w:spacing w:val="2"/>
          <w:sz w:val="20"/>
        </w:rPr>
        <w:t>SHETL Scottish Hydro-Electric Transmission Limited</w:t>
      </w:r>
    </w:p>
    <w:p w14:paraId="4653CFB3" w14:textId="77777777" w:rsidR="001B2D35" w:rsidRDefault="00000000">
      <w:pPr>
        <w:tabs>
          <w:tab w:val="left" w:pos="864"/>
        </w:tabs>
        <w:spacing w:line="230" w:lineRule="exact"/>
        <w:textAlignment w:val="baseline"/>
        <w:rPr>
          <w:rFonts w:ascii="Arial" w:eastAsia="Arial" w:hAnsi="Arial"/>
          <w:color w:val="000000"/>
          <w:spacing w:val="-1"/>
          <w:sz w:val="20"/>
        </w:rPr>
      </w:pPr>
      <w:r>
        <w:rPr>
          <w:rFonts w:ascii="Arial" w:eastAsia="Arial" w:hAnsi="Arial"/>
          <w:color w:val="000000"/>
          <w:spacing w:val="-1"/>
          <w:sz w:val="20"/>
        </w:rPr>
        <w:t>SPT</w:t>
      </w:r>
      <w:r>
        <w:rPr>
          <w:rFonts w:ascii="Arial" w:eastAsia="Arial" w:hAnsi="Arial"/>
          <w:color w:val="000000"/>
          <w:spacing w:val="-1"/>
          <w:sz w:val="20"/>
        </w:rPr>
        <w:tab/>
        <w:t>SP Transmission Ltd</w:t>
      </w:r>
    </w:p>
    <w:p w14:paraId="4653CFB4" w14:textId="77777777" w:rsidR="001B2D35" w:rsidRDefault="00000000">
      <w:pPr>
        <w:tabs>
          <w:tab w:val="left" w:pos="864"/>
        </w:tabs>
        <w:spacing w:line="230" w:lineRule="exact"/>
        <w:textAlignment w:val="baseline"/>
        <w:rPr>
          <w:rFonts w:ascii="Arial" w:eastAsia="Arial" w:hAnsi="Arial"/>
          <w:color w:val="000000"/>
          <w:sz w:val="20"/>
        </w:rPr>
      </w:pPr>
      <w:r>
        <w:rPr>
          <w:rFonts w:ascii="Arial" w:eastAsia="Arial" w:hAnsi="Arial"/>
          <w:color w:val="000000"/>
          <w:sz w:val="20"/>
        </w:rPr>
        <w:t>STC</w:t>
      </w:r>
      <w:r>
        <w:rPr>
          <w:rFonts w:ascii="Arial" w:eastAsia="Arial" w:hAnsi="Arial"/>
          <w:color w:val="000000"/>
          <w:sz w:val="20"/>
        </w:rPr>
        <w:tab/>
        <w:t>System Operator Transmission Owner Code</w:t>
      </w:r>
    </w:p>
    <w:p w14:paraId="4653CFB5" w14:textId="77777777" w:rsidR="001B2D35" w:rsidRDefault="00000000">
      <w:pPr>
        <w:tabs>
          <w:tab w:val="left" w:pos="864"/>
        </w:tabs>
        <w:spacing w:before="1" w:line="230" w:lineRule="exact"/>
        <w:textAlignment w:val="baseline"/>
        <w:rPr>
          <w:rFonts w:ascii="Arial" w:eastAsia="Arial" w:hAnsi="Arial"/>
          <w:color w:val="000000"/>
          <w:sz w:val="20"/>
        </w:rPr>
      </w:pPr>
      <w:r>
        <w:rPr>
          <w:rFonts w:ascii="Arial" w:eastAsia="Arial" w:hAnsi="Arial"/>
          <w:color w:val="000000"/>
          <w:sz w:val="20"/>
        </w:rPr>
        <w:t>TO</w:t>
      </w:r>
      <w:r>
        <w:rPr>
          <w:rFonts w:ascii="Arial" w:eastAsia="Arial" w:hAnsi="Arial"/>
          <w:color w:val="000000"/>
          <w:sz w:val="20"/>
        </w:rPr>
        <w:tab/>
        <w:t>Transmission Owner</w:t>
      </w:r>
    </w:p>
    <w:p w14:paraId="4653CFB6" w14:textId="77777777" w:rsidR="001B2D35" w:rsidRDefault="00000000">
      <w:pPr>
        <w:spacing w:before="461" w:line="274" w:lineRule="exact"/>
        <w:textAlignment w:val="baseline"/>
        <w:rPr>
          <w:rFonts w:ascii="Arial" w:eastAsia="Arial" w:hAnsi="Arial"/>
          <w:b/>
          <w:i/>
          <w:color w:val="000000"/>
          <w:sz w:val="24"/>
        </w:rPr>
      </w:pPr>
      <w:r>
        <w:rPr>
          <w:rFonts w:ascii="Arial" w:eastAsia="Arial" w:hAnsi="Arial"/>
          <w:b/>
          <w:i/>
          <w:color w:val="000000"/>
          <w:sz w:val="24"/>
        </w:rPr>
        <w:t>Definitions</w:t>
      </w:r>
    </w:p>
    <w:p w14:paraId="4653CFB7" w14:textId="77777777" w:rsidR="001B2D35" w:rsidRDefault="00000000">
      <w:pPr>
        <w:spacing w:before="227" w:line="229" w:lineRule="exact"/>
        <w:textAlignment w:val="baseline"/>
        <w:rPr>
          <w:rFonts w:ascii="Arial" w:eastAsia="Arial" w:hAnsi="Arial"/>
          <w:b/>
          <w:color w:val="000000"/>
          <w:spacing w:val="-1"/>
          <w:sz w:val="20"/>
        </w:rPr>
      </w:pPr>
      <w:r>
        <w:rPr>
          <w:rFonts w:ascii="Arial" w:eastAsia="Arial" w:hAnsi="Arial"/>
          <w:b/>
          <w:color w:val="000000"/>
          <w:spacing w:val="-1"/>
          <w:sz w:val="20"/>
        </w:rPr>
        <w:t>STC definitions used:</w:t>
      </w:r>
    </w:p>
    <w:p w14:paraId="4653CFB8" w14:textId="77777777" w:rsidR="001B2D35" w:rsidRDefault="00000000">
      <w:pPr>
        <w:spacing w:before="4" w:line="230" w:lineRule="exact"/>
        <w:textAlignment w:val="baseline"/>
        <w:rPr>
          <w:rFonts w:ascii="Arial" w:eastAsia="Arial" w:hAnsi="Arial"/>
          <w:color w:val="000000"/>
          <w:sz w:val="20"/>
        </w:rPr>
      </w:pPr>
      <w:r>
        <w:rPr>
          <w:rFonts w:ascii="Arial" w:eastAsia="Arial" w:hAnsi="Arial"/>
          <w:color w:val="000000"/>
          <w:sz w:val="20"/>
        </w:rPr>
        <w:t>Apparatus</w:t>
      </w:r>
    </w:p>
    <w:p w14:paraId="4653CFB9"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Distribution Restoration Zone Plan</w:t>
      </w:r>
    </w:p>
    <w:p w14:paraId="4653CFBA"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National Electricity Transmission System</w:t>
      </w:r>
    </w:p>
    <w:p w14:paraId="4653CFBB" w14:textId="77777777" w:rsidR="001B2D35" w:rsidRDefault="00000000">
      <w:pPr>
        <w:spacing w:before="1" w:line="230" w:lineRule="exact"/>
        <w:textAlignment w:val="baseline"/>
        <w:rPr>
          <w:rFonts w:ascii="Arial" w:eastAsia="Arial" w:hAnsi="Arial"/>
          <w:color w:val="000000"/>
          <w:spacing w:val="-3"/>
          <w:sz w:val="20"/>
        </w:rPr>
      </w:pPr>
      <w:r>
        <w:rPr>
          <w:rFonts w:ascii="Arial" w:eastAsia="Arial" w:hAnsi="Arial"/>
          <w:color w:val="000000"/>
          <w:spacing w:val="-3"/>
          <w:sz w:val="20"/>
        </w:rPr>
        <w:t>NGET</w:t>
      </w:r>
    </w:p>
    <w:p w14:paraId="4653CFBC" w14:textId="77777777" w:rsidR="001B2D35" w:rsidRDefault="00000000">
      <w:pPr>
        <w:spacing w:line="225" w:lineRule="exact"/>
        <w:textAlignment w:val="baseline"/>
        <w:rPr>
          <w:rFonts w:ascii="Arial" w:eastAsia="Arial" w:hAnsi="Arial"/>
          <w:color w:val="000000"/>
          <w:sz w:val="20"/>
        </w:rPr>
      </w:pPr>
      <w:r>
        <w:rPr>
          <w:rFonts w:ascii="Arial" w:eastAsia="Arial" w:hAnsi="Arial"/>
          <w:color w:val="000000"/>
          <w:sz w:val="20"/>
        </w:rPr>
        <w:t>Operational Capability Limits</w:t>
      </w:r>
    </w:p>
    <w:p w14:paraId="4653CFBD" w14:textId="77777777" w:rsidR="001B2D35" w:rsidRDefault="00000000">
      <w:pPr>
        <w:spacing w:before="1" w:line="230" w:lineRule="exact"/>
        <w:textAlignment w:val="baseline"/>
        <w:rPr>
          <w:rFonts w:ascii="Arial" w:eastAsia="Arial" w:hAnsi="Arial"/>
          <w:color w:val="000000"/>
          <w:spacing w:val="-2"/>
          <w:sz w:val="20"/>
        </w:rPr>
      </w:pPr>
      <w:r>
        <w:rPr>
          <w:rFonts w:ascii="Arial" w:eastAsia="Arial" w:hAnsi="Arial"/>
          <w:color w:val="000000"/>
          <w:spacing w:val="-2"/>
          <w:sz w:val="20"/>
        </w:rPr>
        <w:t>Outage</w:t>
      </w:r>
    </w:p>
    <w:p w14:paraId="4653CFBE"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Party</w:t>
      </w:r>
    </w:p>
    <w:p w14:paraId="4653CFBF"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Plant</w:t>
      </w:r>
    </w:p>
    <w:p w14:paraId="4653CFC0"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Restoration Contractor</w:t>
      </w:r>
    </w:p>
    <w:p w14:paraId="4653CFC1" w14:textId="77777777" w:rsidR="001B2D35" w:rsidRDefault="00000000">
      <w:pPr>
        <w:spacing w:line="230" w:lineRule="exact"/>
        <w:textAlignment w:val="baseline"/>
        <w:rPr>
          <w:rFonts w:ascii="Arial" w:eastAsia="Arial" w:hAnsi="Arial"/>
          <w:color w:val="000000"/>
          <w:spacing w:val="-1"/>
          <w:sz w:val="20"/>
        </w:rPr>
      </w:pPr>
      <w:r>
        <w:rPr>
          <w:rFonts w:ascii="Arial" w:eastAsia="Arial" w:hAnsi="Arial"/>
          <w:color w:val="000000"/>
          <w:spacing w:val="-1"/>
          <w:sz w:val="20"/>
        </w:rPr>
        <w:t>Restoration Plan</w:t>
      </w:r>
    </w:p>
    <w:p w14:paraId="4653CFC2" w14:textId="77777777" w:rsidR="001B2D35" w:rsidRDefault="00000000">
      <w:pPr>
        <w:spacing w:before="1" w:line="230" w:lineRule="exact"/>
        <w:textAlignment w:val="baseline"/>
        <w:rPr>
          <w:rFonts w:ascii="Arial" w:eastAsia="Arial" w:hAnsi="Arial"/>
          <w:color w:val="000000"/>
          <w:spacing w:val="-2"/>
          <w:sz w:val="20"/>
        </w:rPr>
      </w:pPr>
      <w:r>
        <w:rPr>
          <w:rFonts w:ascii="Arial" w:eastAsia="Arial" w:hAnsi="Arial"/>
          <w:color w:val="000000"/>
          <w:spacing w:val="-2"/>
          <w:sz w:val="20"/>
        </w:rPr>
        <w:t>SHET</w:t>
      </w:r>
    </w:p>
    <w:p w14:paraId="4653CFC3"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SPT</w:t>
      </w:r>
    </w:p>
    <w:p w14:paraId="4653CFC4"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Service Reduction</w:t>
      </w:r>
    </w:p>
    <w:p w14:paraId="4653CFC5"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Service Reduction Risk</w:t>
      </w:r>
    </w:p>
    <w:p w14:paraId="4653CFC6"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System</w:t>
      </w:r>
    </w:p>
    <w:p w14:paraId="4653CFC7" w14:textId="77777777" w:rsidR="001B2D35" w:rsidRDefault="00000000">
      <w:pPr>
        <w:spacing w:line="226" w:lineRule="exact"/>
        <w:textAlignment w:val="baseline"/>
        <w:rPr>
          <w:rFonts w:ascii="Arial" w:eastAsia="Arial" w:hAnsi="Arial"/>
          <w:color w:val="000000"/>
          <w:sz w:val="20"/>
        </w:rPr>
      </w:pPr>
      <w:r>
        <w:rPr>
          <w:rFonts w:ascii="Arial" w:eastAsia="Arial" w:hAnsi="Arial"/>
          <w:color w:val="000000"/>
          <w:sz w:val="20"/>
        </w:rPr>
        <w:t>System Restoration</w:t>
      </w:r>
    </w:p>
    <w:p w14:paraId="4653CFC8"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Tests</w:t>
      </w:r>
    </w:p>
    <w:p w14:paraId="4653CFC9"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The Company</w:t>
      </w:r>
    </w:p>
    <w:p w14:paraId="4653CFCA"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Transmission Owner</w:t>
      </w:r>
    </w:p>
    <w:p w14:paraId="4653CFCB"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User</w:t>
      </w:r>
    </w:p>
    <w:p w14:paraId="4653CFCC" w14:textId="77777777" w:rsidR="001B2D35" w:rsidRDefault="00000000">
      <w:pPr>
        <w:spacing w:before="228" w:line="229" w:lineRule="exact"/>
        <w:textAlignment w:val="baseline"/>
        <w:rPr>
          <w:rFonts w:ascii="Arial" w:eastAsia="Arial" w:hAnsi="Arial"/>
          <w:b/>
          <w:color w:val="000000"/>
          <w:sz w:val="20"/>
        </w:rPr>
      </w:pPr>
      <w:r>
        <w:rPr>
          <w:rFonts w:ascii="Arial" w:eastAsia="Arial" w:hAnsi="Arial"/>
          <w:b/>
          <w:color w:val="000000"/>
          <w:sz w:val="20"/>
        </w:rPr>
        <w:t>Grid Code definitions used:</w:t>
      </w:r>
    </w:p>
    <w:p w14:paraId="4653CFCD" w14:textId="77777777" w:rsidR="001B2D35" w:rsidRDefault="00000000">
      <w:pPr>
        <w:spacing w:before="5" w:line="230" w:lineRule="exact"/>
        <w:textAlignment w:val="baseline"/>
        <w:rPr>
          <w:rFonts w:ascii="Arial" w:eastAsia="Arial" w:hAnsi="Arial"/>
          <w:color w:val="000000"/>
          <w:spacing w:val="1"/>
          <w:sz w:val="20"/>
        </w:rPr>
      </w:pPr>
      <w:r>
        <w:rPr>
          <w:rFonts w:ascii="Arial" w:eastAsia="Arial" w:hAnsi="Arial"/>
          <w:color w:val="000000"/>
          <w:spacing w:val="1"/>
          <w:sz w:val="20"/>
        </w:rPr>
        <w:t>Anchor</w:t>
      </w:r>
    </w:p>
    <w:p w14:paraId="4653CFCE"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Anchor Restoration Contract</w:t>
      </w:r>
    </w:p>
    <w:p w14:paraId="4653CFCF" w14:textId="77777777" w:rsidR="001B2D35" w:rsidRDefault="00000000">
      <w:pPr>
        <w:spacing w:line="230" w:lineRule="exact"/>
        <w:textAlignment w:val="baseline"/>
        <w:rPr>
          <w:rFonts w:ascii="Arial" w:eastAsia="Arial" w:hAnsi="Arial"/>
          <w:color w:val="000000"/>
          <w:spacing w:val="-1"/>
          <w:sz w:val="20"/>
        </w:rPr>
      </w:pPr>
      <w:r>
        <w:rPr>
          <w:rFonts w:ascii="Arial" w:eastAsia="Arial" w:hAnsi="Arial"/>
          <w:color w:val="000000"/>
          <w:spacing w:val="-1"/>
          <w:sz w:val="20"/>
        </w:rPr>
        <w:t>Control Phase</w:t>
      </w:r>
    </w:p>
    <w:p w14:paraId="4653CFD0" w14:textId="77777777" w:rsidR="001B2D35" w:rsidRDefault="00000000">
      <w:pPr>
        <w:spacing w:before="1" w:line="230" w:lineRule="exact"/>
        <w:textAlignment w:val="baseline"/>
        <w:rPr>
          <w:rFonts w:ascii="Arial" w:eastAsia="Arial" w:hAnsi="Arial"/>
          <w:color w:val="000000"/>
          <w:spacing w:val="-3"/>
          <w:sz w:val="20"/>
        </w:rPr>
      </w:pPr>
      <w:r>
        <w:rPr>
          <w:rFonts w:ascii="Arial" w:eastAsia="Arial" w:hAnsi="Arial"/>
          <w:color w:val="000000"/>
          <w:spacing w:val="-3"/>
          <w:sz w:val="20"/>
        </w:rPr>
        <w:t>Demand</w:t>
      </w:r>
    </w:p>
    <w:p w14:paraId="4653CFD1" w14:textId="77777777" w:rsidR="001B2D35" w:rsidRDefault="00000000">
      <w:pPr>
        <w:spacing w:line="225" w:lineRule="exact"/>
        <w:textAlignment w:val="baseline"/>
        <w:rPr>
          <w:rFonts w:ascii="Arial" w:eastAsia="Arial" w:hAnsi="Arial"/>
          <w:color w:val="000000"/>
          <w:sz w:val="20"/>
        </w:rPr>
      </w:pPr>
      <w:r>
        <w:rPr>
          <w:rFonts w:ascii="Arial" w:eastAsia="Arial" w:hAnsi="Arial"/>
          <w:color w:val="000000"/>
          <w:sz w:val="20"/>
        </w:rPr>
        <w:t>Distribution Restoration Zone</w:t>
      </w:r>
    </w:p>
    <w:p w14:paraId="4653CFD2"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Network Operator</w:t>
      </w:r>
    </w:p>
    <w:p w14:paraId="4653CFD3"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Operational Effect</w:t>
      </w:r>
    </w:p>
    <w:p w14:paraId="4653CFD4"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Operational Intertripping</w:t>
      </w:r>
    </w:p>
    <w:p w14:paraId="4653CFD5" w14:textId="77777777" w:rsidR="001B2D35" w:rsidRDefault="00000000">
      <w:pPr>
        <w:spacing w:line="230" w:lineRule="exact"/>
        <w:textAlignment w:val="baseline"/>
        <w:rPr>
          <w:rFonts w:ascii="Arial" w:eastAsia="Arial" w:hAnsi="Arial"/>
          <w:color w:val="000000"/>
          <w:spacing w:val="-2"/>
          <w:sz w:val="20"/>
        </w:rPr>
      </w:pPr>
      <w:r>
        <w:rPr>
          <w:rFonts w:ascii="Arial" w:eastAsia="Arial" w:hAnsi="Arial"/>
          <w:color w:val="000000"/>
          <w:spacing w:val="-2"/>
          <w:sz w:val="20"/>
        </w:rPr>
        <w:t>Power Island</w:t>
      </w:r>
    </w:p>
    <w:p w14:paraId="4653CFD6"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Protection ApparatusRestoration Plan</w:t>
      </w:r>
    </w:p>
    <w:p w14:paraId="4653CFD7"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System Tests</w:t>
      </w:r>
    </w:p>
    <w:p w14:paraId="4653CFD8" w14:textId="77777777" w:rsidR="001B2D35" w:rsidRDefault="00000000">
      <w:pPr>
        <w:spacing w:line="230" w:lineRule="exact"/>
        <w:textAlignment w:val="baseline"/>
        <w:rPr>
          <w:rFonts w:ascii="Arial" w:eastAsia="Arial" w:hAnsi="Arial"/>
          <w:color w:val="000000"/>
          <w:sz w:val="20"/>
        </w:rPr>
      </w:pPr>
      <w:r>
        <w:rPr>
          <w:rFonts w:ascii="Arial" w:eastAsia="Arial" w:hAnsi="Arial"/>
          <w:color w:val="000000"/>
          <w:sz w:val="20"/>
        </w:rPr>
        <w:t>Top Up Restoration Contract</w:t>
      </w:r>
    </w:p>
    <w:p w14:paraId="4653CFD9" w14:textId="77777777" w:rsidR="001B2D35" w:rsidRDefault="00000000">
      <w:pPr>
        <w:spacing w:before="1" w:line="230" w:lineRule="exact"/>
        <w:textAlignment w:val="baseline"/>
        <w:rPr>
          <w:rFonts w:ascii="Arial" w:eastAsia="Arial" w:hAnsi="Arial"/>
          <w:color w:val="000000"/>
          <w:sz w:val="20"/>
        </w:rPr>
      </w:pPr>
      <w:r>
        <w:rPr>
          <w:rFonts w:ascii="Arial" w:eastAsia="Arial" w:hAnsi="Arial"/>
          <w:color w:val="000000"/>
          <w:sz w:val="20"/>
        </w:rPr>
        <w:t>Top Up Restoration Plant</w:t>
      </w:r>
    </w:p>
    <w:p w14:paraId="4653CFDA" w14:textId="77777777" w:rsidR="001B2D35" w:rsidRDefault="00000000">
      <w:pPr>
        <w:spacing w:before="458" w:line="229" w:lineRule="exact"/>
        <w:textAlignment w:val="baseline"/>
        <w:rPr>
          <w:rFonts w:ascii="Arial" w:eastAsia="Arial" w:hAnsi="Arial"/>
          <w:b/>
          <w:color w:val="000000"/>
          <w:sz w:val="20"/>
        </w:rPr>
      </w:pPr>
      <w:r>
        <w:rPr>
          <w:rFonts w:ascii="Arial" w:eastAsia="Arial" w:hAnsi="Arial"/>
          <w:b/>
          <w:color w:val="000000"/>
          <w:sz w:val="20"/>
        </w:rPr>
        <w:t>Definition used from other STCPs:</w:t>
      </w:r>
    </w:p>
    <w:p w14:paraId="4653CFDB" w14:textId="77777777" w:rsidR="001B2D35" w:rsidRDefault="00000000">
      <w:pPr>
        <w:spacing w:before="3" w:line="230" w:lineRule="exact"/>
        <w:textAlignment w:val="baseline"/>
        <w:rPr>
          <w:rFonts w:ascii="Arial" w:eastAsia="Arial" w:hAnsi="Arial"/>
          <w:color w:val="000000"/>
          <w:spacing w:val="-1"/>
          <w:sz w:val="20"/>
        </w:rPr>
      </w:pPr>
      <w:r>
        <w:rPr>
          <w:rFonts w:ascii="Arial" w:eastAsia="Arial" w:hAnsi="Arial"/>
          <w:color w:val="000000"/>
          <w:spacing w:val="-1"/>
          <w:sz w:val="20"/>
        </w:rPr>
        <w:t xml:space="preserve">The Company Outage Database </w:t>
      </w:r>
      <w:r>
        <w:rPr>
          <w:rFonts w:ascii="Arial" w:eastAsia="Arial" w:hAnsi="Arial"/>
          <w:color w:val="000000"/>
          <w:spacing w:val="-1"/>
          <w:sz w:val="23"/>
        </w:rPr>
        <w:t xml:space="preserve">– </w:t>
      </w:r>
      <w:r>
        <w:rPr>
          <w:rFonts w:ascii="Arial" w:eastAsia="Arial" w:hAnsi="Arial"/>
          <w:color w:val="000000"/>
          <w:spacing w:val="-1"/>
          <w:sz w:val="20"/>
        </w:rPr>
        <w:t>STCP11-1</w:t>
      </w:r>
    </w:p>
    <w:sectPr w:rsidR="001B2D35">
      <w:pgSz w:w="11909" w:h="16838"/>
      <w:pgMar w:top="720" w:right="4694" w:bottom="548" w:left="179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Tahoma">
    <w:charset w:val="00"/>
    <w:pitch w:val="variable"/>
    <w:family w:val="swiss"/>
    <w:panose1 w:val="02020603050405020304"/>
  </w:font>
  <w:font w:name="Calibri">
    <w:charset w:val="00"/>
    <w:pitch w:val="variable"/>
    <w:family w:val="roman"/>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42A56"/>
    <w:multiLevelType w:val="multilevel"/>
    <w:tmpl w:val="C53C3B02"/>
    <w:lvl w:ilvl="0">
      <w:start w:val="1"/>
      <w:numFmt w:val="bullet"/>
      <w:lvlText w:val="·"/>
      <w:lvlJc w:val="left"/>
      <w:pPr>
        <w:tabs>
          <w:tab w:val="left" w:pos="360"/>
        </w:tabs>
        <w:ind w:left="720"/>
      </w:pPr>
      <w:rPr>
        <w:rFonts w:ascii="Symbol" w:eastAsia="Symbol" w:hAnsi="Symbol"/>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5350433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20"/>
  <w:characterSpacingControl w:val="doNotCompress"/>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1B2D35"/>
    <w:rsid w:val="001B2D35"/>
    <w:rsid w:val="002549F4"/>
    <w:rsid w:val="003577C8"/>
    <w:rsid w:val="00430896"/>
    <w:rsid w:val="00D26E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18"/>
    <o:shapelayout v:ext="edit">
      <o:idmap v:ext="edit" data="1"/>
    </o:shapelayout>
  </w:shapeDefaults>
  <w:decimalSymbol w:val="."/>
  <w:listSeparator w:val=","/>
  <w14:docId w14:val="4653CEE0"/>
  <w15:docId w15:val="{185007D2-3FE2-4070-BB42-68FE6E313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54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7B8AA-E8D6-4CF7-9ED1-E9BA99EEA390}">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F7AC0B85-A6CF-458A-A365-AE9B0A5915C6}">
  <ds:schemaRefs>
    <ds:schemaRef ds:uri="http://schemas.microsoft.com/sharepoint/v3/contenttype/forms"/>
  </ds:schemaRefs>
</ds:datastoreItem>
</file>

<file path=customXml/itemProps3.xml><?xml version="1.0" encoding="utf-8"?>
<ds:datastoreItem xmlns:ds="http://schemas.openxmlformats.org/officeDocument/2006/customXml" ds:itemID="{FC9D2F0F-C2C2-42EC-9825-9C182195A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3932</Words>
  <Characters>22419</Characters>
  <Application>Microsoft Office Word</Application>
  <DocSecurity>0</DocSecurity>
  <Lines>186</Lines>
  <Paragraphs>52</Paragraphs>
  <ScaleCrop>false</ScaleCrop>
  <Company/>
  <LinksUpToDate>false</LinksUpToDate>
  <CharactersWithSpaces>26299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Steve Baker [NESO]</cp:lastModifiedBy>
  <cp:revision>4</cp:revision>
  <dcterms:created xsi:type="dcterms:W3CDTF">2025-10-15T16:48:00Z</dcterms:created>
  <dcterms:modified xsi:type="dcterms:W3CDTF">2025-10-15T16:51:00Z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Order">
    <vt:r8>416900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docLang">
    <vt:lpwstr>en</vt:lpwstr>
  </property>
</Properties>
</file>